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CF1730"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bookmarkStart w:id="0" w:name="_Hlk222484721"/>
      <w:r w:rsidRPr="009044F1">
        <w:rPr>
          <w:rFonts w:ascii="GHEA Grapalat" w:hAnsi="GHEA Grapalat"/>
          <w:i w:val="0"/>
          <w:sz w:val="24"/>
          <w:szCs w:val="24"/>
        </w:rPr>
        <w:t>"</w:t>
      </w:r>
      <w:r w:rsidR="00CF1730">
        <w:rPr>
          <w:rFonts w:ascii="GHEA Grapalat" w:hAnsi="GHEA Grapalat"/>
          <w:i w:val="0"/>
          <w:sz w:val="24"/>
          <w:szCs w:val="24"/>
          <w:lang w:val="hy-AM"/>
        </w:rPr>
        <w:t>23</w:t>
      </w:r>
      <w:r w:rsidRPr="009044F1">
        <w:rPr>
          <w:rFonts w:ascii="GHEA Grapalat" w:hAnsi="GHEA Grapalat"/>
          <w:i w:val="0"/>
          <w:sz w:val="24"/>
          <w:szCs w:val="24"/>
        </w:rPr>
        <w:t>" "</w:t>
      </w:r>
      <w:r w:rsidR="00CF1730" w:rsidRPr="00CF1730">
        <w:rPr>
          <w:rFonts w:ascii="GHEA Grapalat" w:hAnsi="GHEA Grapalat"/>
          <w:i w:val="0"/>
          <w:sz w:val="24"/>
          <w:szCs w:val="24"/>
        </w:rPr>
        <w:t>февраля</w:t>
      </w:r>
      <w:r w:rsidRPr="009044F1">
        <w:rPr>
          <w:rFonts w:ascii="GHEA Grapalat" w:hAnsi="GHEA Grapalat"/>
          <w:i w:val="0"/>
          <w:sz w:val="24"/>
          <w:szCs w:val="24"/>
        </w:rPr>
        <w:t>" 20</w:t>
      </w:r>
      <w:r w:rsidR="00CF1730" w:rsidRPr="00CF1730">
        <w:rPr>
          <w:rFonts w:ascii="GHEA Grapalat" w:hAnsi="GHEA Grapalat"/>
          <w:i w:val="0"/>
          <w:sz w:val="24"/>
          <w:szCs w:val="24"/>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72968">
        <w:rPr>
          <w:rFonts w:ascii="GHEA Grapalat" w:hAnsi="GHEA Grapalat"/>
          <w:i w:val="0"/>
          <w:sz w:val="24"/>
          <w:szCs w:val="24"/>
          <w:lang w:val="hy-AM"/>
        </w:rPr>
        <w:t>26-</w:t>
      </w:r>
      <w:r w:rsidR="00543666">
        <w:rPr>
          <w:rFonts w:ascii="GHEA Grapalat" w:hAnsi="GHEA Grapalat"/>
          <w:i w:val="0"/>
          <w:sz w:val="24"/>
          <w:szCs w:val="24"/>
          <w:lang w:val="hy-AM"/>
        </w:rPr>
        <w:t>1</w:t>
      </w:r>
      <w:r w:rsidRPr="009044F1">
        <w:rPr>
          <w:rFonts w:ascii="GHEA Grapalat" w:hAnsi="GHEA Grapalat"/>
          <w:i w:val="0"/>
          <w:sz w:val="24"/>
          <w:szCs w:val="24"/>
        </w:rPr>
        <w:t xml:space="preserve">" </w:t>
      </w:r>
    </w:p>
    <w:bookmarkEnd w:id="0"/>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F1730">
        <w:rPr>
          <w:rFonts w:ascii="GHEA Grapalat" w:hAnsi="GHEA Grapalat"/>
          <w:i w:val="0"/>
          <w:sz w:val="24"/>
          <w:szCs w:val="24"/>
        </w:rPr>
        <w:t>ԲԱ-ԳՀԱՊՁԲ-26/2</w:t>
      </w:r>
      <w:r w:rsidR="00642EFE" w:rsidRPr="009044F1">
        <w:rPr>
          <w:rFonts w:ascii="GHEA Grapalat" w:hAnsi="GHEA Grapalat"/>
          <w:i w:val="0"/>
          <w:sz w:val="24"/>
          <w:szCs w:val="24"/>
        </w:rPr>
        <w:t xml:space="preserve"> </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CF1730">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72968">
        <w:rPr>
          <w:rFonts w:ascii="GHEA Grapalat" w:hAnsi="GHEA Grapalat"/>
          <w:i w:val="0"/>
          <w:sz w:val="24"/>
          <w:szCs w:val="24"/>
          <w:lang w:val="hy-AM"/>
        </w:rPr>
        <w:t>«</w:t>
      </w:r>
      <w:r w:rsidR="00CF1730" w:rsidRPr="00FE1BA3">
        <w:rPr>
          <w:rFonts w:ascii="GHEA Grapalat" w:hAnsi="GHEA Grapalat"/>
          <w:b/>
          <w:i w:val="0"/>
          <w:sz w:val="24"/>
          <w:szCs w:val="24"/>
        </w:rPr>
        <w:t>Б</w:t>
      </w:r>
      <w:bookmarkStart w:id="1" w:name="_Hlk203645446"/>
      <w:r w:rsidR="00CF1730" w:rsidRPr="00FE1BA3">
        <w:rPr>
          <w:rFonts w:ascii="GHEA Grapalat" w:hAnsi="GHEA Grapalat"/>
          <w:b/>
          <w:i w:val="0"/>
          <w:sz w:val="24"/>
          <w:szCs w:val="24"/>
        </w:rPr>
        <w:t>ю</w:t>
      </w:r>
      <w:bookmarkEnd w:id="1"/>
      <w:r w:rsidR="00CF1730" w:rsidRPr="00FE1BA3">
        <w:rPr>
          <w:rFonts w:ascii="GHEA Grapalat" w:hAnsi="GHEA Grapalat"/>
          <w:b/>
          <w:i w:val="0"/>
          <w:sz w:val="24"/>
          <w:szCs w:val="24"/>
        </w:rPr>
        <w:t>раканская астрофизическая обсерватория имени В.А. Амбарцумяна</w:t>
      </w:r>
      <w:r w:rsidR="00A72968">
        <w:rPr>
          <w:rFonts w:ascii="GHEA Grapalat" w:hAnsi="GHEA Grapalat"/>
          <w:b/>
          <w:i w:val="0"/>
          <w:sz w:val="24"/>
          <w:szCs w:val="24"/>
          <w:lang w:val="hy-AM"/>
        </w:rPr>
        <w:t>»</w:t>
      </w:r>
      <w:r w:rsidR="00CF1730" w:rsidRPr="00FE1BA3">
        <w:rPr>
          <w:rFonts w:ascii="GHEA Grapalat" w:hAnsi="GHEA Grapalat"/>
          <w:b/>
          <w:i w:val="0"/>
          <w:sz w:val="24"/>
          <w:szCs w:val="24"/>
        </w:rPr>
        <w:t xml:space="preserve"> НАН РА, находящийся по адресу РА р-он Арагатцотн, с. Бюракан</w:t>
      </w:r>
      <w:r w:rsidR="00CF1730" w:rsidRPr="007B0562">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A72968" w:rsidP="00B46D58">
      <w:pPr>
        <w:pStyle w:val="BodyTextIndent"/>
        <w:widowControl w:val="0"/>
        <w:spacing w:line="240" w:lineRule="auto"/>
        <w:ind w:firstLine="0"/>
        <w:rPr>
          <w:rFonts w:ascii="GHEA Grapalat" w:hAnsi="GHEA Grapalat"/>
          <w:i w:val="0"/>
          <w:sz w:val="24"/>
          <w:szCs w:val="24"/>
        </w:rPr>
      </w:pPr>
      <w:r w:rsidRPr="000A7C15">
        <w:rPr>
          <w:rFonts w:ascii="GHEA Grapalat" w:hAnsi="GHEA Grapalat"/>
          <w:b/>
          <w:i w:val="0"/>
          <w:sz w:val="24"/>
          <w:szCs w:val="24"/>
        </w:rPr>
        <w:t>компьютерного, копирова</w:t>
      </w:r>
      <w:bookmarkStart w:id="2" w:name="_Hlk203645504"/>
      <w:r>
        <w:rPr>
          <w:rFonts w:ascii="GHEA Grapalat" w:hAnsi="GHEA Grapalat"/>
          <w:b/>
          <w:i w:val="0"/>
          <w:sz w:val="24"/>
          <w:szCs w:val="24"/>
        </w:rPr>
        <w:t>н</w:t>
      </w:r>
      <w:r w:rsidRPr="000A7C15">
        <w:rPr>
          <w:rFonts w:ascii="GHEA Grapalat" w:hAnsi="GHEA Grapalat"/>
          <w:b/>
          <w:i w:val="0"/>
          <w:sz w:val="24"/>
          <w:szCs w:val="24"/>
        </w:rPr>
        <w:t>ного</w:t>
      </w:r>
      <w:bookmarkEnd w:id="2"/>
      <w:r w:rsidRPr="000A7C15">
        <w:rPr>
          <w:rFonts w:ascii="GHEA Grapalat" w:hAnsi="GHEA Grapalat"/>
          <w:b/>
          <w:i w:val="0"/>
          <w:sz w:val="24"/>
          <w:szCs w:val="24"/>
        </w:rPr>
        <w:t xml:space="preserve"> оборудования и вспомогательных материалов</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0F11E5" w:rsidRDefault="00A72968" w:rsidP="001516B2">
      <w:pPr>
        <w:pStyle w:val="BodyTextIndent"/>
        <w:widowControl w:val="0"/>
        <w:spacing w:after="160" w:line="240" w:lineRule="auto"/>
        <w:ind w:firstLine="0"/>
        <w:contextualSpacing/>
        <w:rPr>
          <w:rFonts w:ascii="GHEA Grapalat" w:hAnsi="GHEA Grapalat"/>
          <w:i w:val="0"/>
          <w:sz w:val="24"/>
          <w:szCs w:val="24"/>
        </w:rPr>
      </w:pPr>
      <w:r w:rsidRPr="000A7C15">
        <w:rPr>
          <w:rFonts w:ascii="GHEA Grapalat" w:hAnsi="GHEA Grapalat"/>
          <w:b/>
          <w:i w:val="0"/>
          <w:sz w:val="24"/>
          <w:szCs w:val="24"/>
        </w:rPr>
        <w:lastRenderedPageBreak/>
        <w:t xml:space="preserve">РА р-он Арагатцотн, с. Бюракан, ГНКО </w:t>
      </w:r>
      <w:r>
        <w:rPr>
          <w:rFonts w:ascii="GHEA Grapalat" w:hAnsi="GHEA Grapalat"/>
          <w:b/>
          <w:i w:val="0"/>
          <w:sz w:val="24"/>
          <w:szCs w:val="24"/>
          <w:lang w:val="hy-AM"/>
        </w:rPr>
        <w:t>«</w:t>
      </w:r>
      <w:r w:rsidRPr="000A7C15">
        <w:rPr>
          <w:rFonts w:ascii="GHEA Grapalat" w:hAnsi="GHEA Grapalat"/>
          <w:b/>
          <w:i w:val="0"/>
          <w:sz w:val="24"/>
          <w:szCs w:val="24"/>
        </w:rPr>
        <w:t>Бюраканская астрофизическая обсерватория имени В.А. Амбарцумяна</w:t>
      </w:r>
      <w:r>
        <w:rPr>
          <w:rFonts w:ascii="GHEA Grapalat" w:hAnsi="GHEA Grapalat"/>
          <w:b/>
          <w:i w:val="0"/>
          <w:sz w:val="24"/>
          <w:szCs w:val="24"/>
          <w:lang w:val="hy-AM"/>
        </w:rPr>
        <w:t>»</w:t>
      </w:r>
      <w:r w:rsidRPr="000A7C15">
        <w:rPr>
          <w:rFonts w:ascii="GHEA Grapalat" w:hAnsi="GHEA Grapalat"/>
          <w:b/>
          <w:i w:val="0"/>
          <w:sz w:val="24"/>
          <w:szCs w:val="24"/>
        </w:rPr>
        <w:t xml:space="preserve"> НАН РА  в документарной форме, до 1</w:t>
      </w:r>
      <w:r>
        <w:rPr>
          <w:rFonts w:ascii="GHEA Grapalat" w:hAnsi="GHEA Grapalat"/>
          <w:b/>
          <w:i w:val="0"/>
          <w:sz w:val="24"/>
          <w:szCs w:val="24"/>
          <w:lang w:val="hy-AM"/>
        </w:rPr>
        <w:t>0</w:t>
      </w:r>
      <w:r w:rsidRPr="000A7C15">
        <w:rPr>
          <w:rFonts w:ascii="GHEA Grapalat" w:hAnsi="GHEA Grapalat"/>
          <w:b/>
          <w:i w:val="0"/>
          <w:sz w:val="24"/>
          <w:szCs w:val="24"/>
        </w:rPr>
        <w:t>:</w:t>
      </w:r>
      <w:r>
        <w:rPr>
          <w:rFonts w:ascii="GHEA Grapalat" w:hAnsi="GHEA Grapalat"/>
          <w:b/>
          <w:i w:val="0"/>
          <w:sz w:val="24"/>
          <w:szCs w:val="24"/>
          <w:lang w:val="hy-AM"/>
        </w:rPr>
        <w:t>3</w:t>
      </w:r>
      <w:r w:rsidRPr="000A7C15">
        <w:rPr>
          <w:rFonts w:ascii="GHEA Grapalat" w:hAnsi="GHEA Grapalat"/>
          <w:b/>
          <w:i w:val="0"/>
          <w:sz w:val="24"/>
          <w:szCs w:val="24"/>
        </w:rPr>
        <w:t>0 часов 7-го дня со дня опубликования настоящего объявления.</w:t>
      </w:r>
      <w:r w:rsidR="003F6ED1" w:rsidRPr="000F0CA8">
        <w:rPr>
          <w:rFonts w:ascii="GHEA Grapalat" w:hAnsi="GHEA Grapalat"/>
          <w:i w:val="0"/>
          <w:sz w:val="24"/>
          <w:szCs w:val="24"/>
        </w:rPr>
        <w:t xml:space="preserve">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A72968" w:rsidRDefault="00A72968" w:rsidP="002C09AA">
      <w:pPr>
        <w:pStyle w:val="BodyTextIndent"/>
        <w:widowControl w:val="0"/>
        <w:spacing w:after="160" w:line="240" w:lineRule="auto"/>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Pr="000A7C15">
        <w:rPr>
          <w:rFonts w:ascii="GHEA Grapalat" w:hAnsi="GHEA Grapalat"/>
          <w:b/>
          <w:i w:val="0"/>
          <w:sz w:val="24"/>
          <w:szCs w:val="24"/>
        </w:rPr>
        <w:t>РА р-он Арагатцотн, с. Бюракан, ГНКО &lt;&lt; Бюраканская астрофизическая обсерватория имени В.А. Амбарцумяна&gt;&gt; НАН РА, в 1</w:t>
      </w:r>
      <w:r>
        <w:rPr>
          <w:rFonts w:ascii="GHEA Grapalat" w:hAnsi="GHEA Grapalat"/>
          <w:b/>
          <w:i w:val="0"/>
          <w:sz w:val="24"/>
          <w:szCs w:val="24"/>
          <w:lang w:val="hy-AM"/>
        </w:rPr>
        <w:t>0</w:t>
      </w:r>
      <w:r w:rsidRPr="000A7C15">
        <w:rPr>
          <w:rFonts w:ascii="GHEA Grapalat" w:hAnsi="GHEA Grapalat"/>
          <w:b/>
          <w:i w:val="0"/>
          <w:sz w:val="24"/>
          <w:szCs w:val="24"/>
        </w:rPr>
        <w:t>։</w:t>
      </w:r>
      <w:r>
        <w:rPr>
          <w:rFonts w:ascii="GHEA Grapalat" w:hAnsi="GHEA Grapalat"/>
          <w:b/>
          <w:i w:val="0"/>
          <w:sz w:val="24"/>
          <w:szCs w:val="24"/>
          <w:lang w:val="hy-AM"/>
        </w:rPr>
        <w:t>3</w:t>
      </w:r>
      <w:r w:rsidRPr="000A7C15">
        <w:rPr>
          <w:rFonts w:ascii="GHEA Grapalat" w:hAnsi="GHEA Grapalat"/>
          <w:b/>
          <w:i w:val="0"/>
          <w:sz w:val="24"/>
          <w:szCs w:val="24"/>
        </w:rPr>
        <w:t>0 часов "</w:t>
      </w:r>
      <w:r>
        <w:rPr>
          <w:rFonts w:ascii="GHEA Grapalat" w:hAnsi="GHEA Grapalat"/>
          <w:b/>
          <w:i w:val="0"/>
          <w:sz w:val="24"/>
          <w:szCs w:val="24"/>
          <w:lang w:val="hy-AM"/>
        </w:rPr>
        <w:t>2</w:t>
      </w:r>
      <w:r w:rsidRPr="000A7C15">
        <w:rPr>
          <w:rFonts w:ascii="GHEA Grapalat" w:hAnsi="GHEA Grapalat"/>
          <w:b/>
          <w:i w:val="0"/>
          <w:sz w:val="24"/>
          <w:szCs w:val="24"/>
        </w:rPr>
        <w:t xml:space="preserve">" </w:t>
      </w:r>
      <w:r>
        <w:rPr>
          <w:rFonts w:ascii="GHEA Grapalat" w:hAnsi="GHEA Grapalat"/>
          <w:b/>
          <w:i w:val="0"/>
          <w:sz w:val="24"/>
          <w:szCs w:val="24"/>
          <w:lang w:val="hy-AM"/>
        </w:rPr>
        <w:t xml:space="preserve">марта </w:t>
      </w:r>
      <w:r w:rsidRPr="000A7C15">
        <w:rPr>
          <w:rFonts w:ascii="GHEA Grapalat" w:hAnsi="GHEA Grapalat"/>
          <w:b/>
          <w:i w:val="0"/>
          <w:sz w:val="24"/>
          <w:szCs w:val="24"/>
        </w:rPr>
        <w:t>202</w:t>
      </w:r>
      <w:r>
        <w:rPr>
          <w:rFonts w:ascii="GHEA Grapalat" w:hAnsi="GHEA Grapalat"/>
          <w:b/>
          <w:i w:val="0"/>
          <w:sz w:val="24"/>
          <w:szCs w:val="24"/>
          <w:lang w:val="hy-AM"/>
        </w:rPr>
        <w:t>6</w:t>
      </w:r>
      <w:r w:rsidRPr="000A7C15">
        <w:rPr>
          <w:rFonts w:ascii="GHEA Grapalat" w:hAnsi="GHEA Grapalat"/>
          <w:b/>
          <w:i w:val="0"/>
          <w:sz w:val="24"/>
          <w:szCs w:val="24"/>
        </w:rPr>
        <w:t xml:space="preserve"> г</w:t>
      </w:r>
      <w:r>
        <w:rPr>
          <w:rFonts w:ascii="GHEA Grapalat" w:hAnsi="GHEA Grapalat"/>
          <w:b/>
          <w:i w:val="0"/>
          <w:sz w:val="24"/>
          <w:szCs w:val="24"/>
          <w:lang w:val="hy-AM"/>
        </w:rPr>
        <w:t>․</w:t>
      </w:r>
      <w:r w:rsidRPr="000A7C15">
        <w:rPr>
          <w:rFonts w:ascii="GHEA Grapalat" w:hAnsi="GHEA Grapalat"/>
          <w:b/>
          <w:i w:val="0"/>
          <w:sz w:val="24"/>
          <w:szCs w:val="24"/>
        </w:rPr>
        <w:t xml:space="preserve"> </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A72968" w:rsidRDefault="00A72968" w:rsidP="00A72968">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lang w:val="hy-AM"/>
        </w:rPr>
        <w:t>С</w:t>
      </w:r>
      <w:r w:rsidRPr="00BE2D77">
        <w:rPr>
          <w:rFonts w:ascii="GHEA Grapalat" w:hAnsi="GHEA Grapalat"/>
          <w:i w:val="0"/>
          <w:sz w:val="24"/>
          <w:szCs w:val="24"/>
        </w:rPr>
        <w:t xml:space="preserve">. </w:t>
      </w:r>
      <w:r>
        <w:rPr>
          <w:rFonts w:ascii="GHEA Grapalat" w:hAnsi="GHEA Grapalat"/>
          <w:i w:val="0"/>
          <w:sz w:val="24"/>
          <w:szCs w:val="24"/>
          <w:lang w:val="hy-AM"/>
        </w:rPr>
        <w:t>Геворг</w:t>
      </w:r>
      <w:r w:rsidRPr="00BE2D77">
        <w:rPr>
          <w:rFonts w:ascii="GHEA Grapalat" w:hAnsi="GHEA Grapalat"/>
          <w:i w:val="0"/>
          <w:sz w:val="24"/>
          <w:szCs w:val="24"/>
        </w:rPr>
        <w:t xml:space="preserve">ян </w:t>
      </w:r>
    </w:p>
    <w:p w:rsidR="00A72968" w:rsidRPr="00D13095" w:rsidRDefault="00A72968" w:rsidP="00A7296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lang w:val="hy-AM"/>
        </w:rPr>
        <w:t xml:space="preserve">   +</w:t>
      </w:r>
      <w:r w:rsidRPr="00BE2D77">
        <w:rPr>
          <w:rFonts w:ascii="Sylfaen" w:hAnsi="Sylfaen"/>
          <w:i w:val="0"/>
          <w:iCs/>
          <w:sz w:val="22"/>
          <w:szCs w:val="22"/>
          <w:lang w:val="af-ZA"/>
        </w:rPr>
        <w:t xml:space="preserve">374 </w:t>
      </w:r>
      <w:r>
        <w:rPr>
          <w:rFonts w:ascii="Sylfaen" w:hAnsi="Sylfaen"/>
          <w:i w:val="0"/>
          <w:iCs/>
          <w:sz w:val="22"/>
          <w:szCs w:val="22"/>
        </w:rPr>
        <w:t>91 19 59 02</w:t>
      </w:r>
    </w:p>
    <w:p w:rsidR="00A72968" w:rsidRDefault="00A72968" w:rsidP="00A7296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          </w:t>
      </w:r>
      <w:r w:rsidRPr="009044F1">
        <w:rPr>
          <w:rFonts w:ascii="GHEA Grapalat" w:hAnsi="GHEA Grapalat"/>
          <w:i w:val="0"/>
          <w:sz w:val="24"/>
          <w:szCs w:val="24"/>
        </w:rPr>
        <w:t xml:space="preserve">Электронная </w:t>
      </w:r>
      <w:r w:rsidRPr="00BE2D77">
        <w:rPr>
          <w:rFonts w:ascii="GHEA Grapalat" w:hAnsi="GHEA Grapalat"/>
          <w:i w:val="0"/>
          <w:sz w:val="24"/>
          <w:szCs w:val="24"/>
        </w:rPr>
        <w:t>почта</w:t>
      </w:r>
      <w:r>
        <w:rPr>
          <w:rFonts w:ascii="GHEA Grapalat" w:hAnsi="GHEA Grapalat"/>
          <w:i w:val="0"/>
          <w:sz w:val="24"/>
          <w:szCs w:val="24"/>
          <w:lang w:val="hy-AM"/>
        </w:rPr>
        <w:t xml:space="preserve">   </w:t>
      </w:r>
      <w:r w:rsidRPr="00BE2D77">
        <w:rPr>
          <w:rFonts w:ascii="GHEA Grapalat" w:hAnsi="GHEA Grapalat"/>
          <w:i w:val="0"/>
          <w:sz w:val="24"/>
          <w:szCs w:val="24"/>
        </w:rPr>
        <w:t xml:space="preserve"> </w:t>
      </w:r>
      <w:bookmarkStart w:id="3" w:name="_Hlk133433877"/>
      <w:r>
        <w:rPr>
          <w:rFonts w:ascii="Sylfaen" w:hAnsi="Sylfaen"/>
          <w:sz w:val="22"/>
          <w:szCs w:val="22"/>
        </w:rPr>
        <w:t>gnumnerbao</w:t>
      </w:r>
      <w:r w:rsidRPr="00BE2D77">
        <w:rPr>
          <w:rFonts w:ascii="Sylfaen" w:hAnsi="Sylfaen"/>
          <w:sz w:val="22"/>
          <w:szCs w:val="22"/>
          <w:lang w:val="af-ZA"/>
        </w:rPr>
        <w:t>@</w:t>
      </w:r>
      <w:r>
        <w:rPr>
          <w:rFonts w:ascii="Sylfaen" w:hAnsi="Sylfaen"/>
          <w:sz w:val="22"/>
          <w:szCs w:val="22"/>
        </w:rPr>
        <w:t>mail</w:t>
      </w:r>
      <w:r w:rsidRPr="00BE2D77">
        <w:rPr>
          <w:rFonts w:ascii="Sylfaen" w:hAnsi="Sylfaen"/>
          <w:sz w:val="22"/>
          <w:szCs w:val="22"/>
          <w:lang w:val="af-ZA"/>
        </w:rPr>
        <w:t>.</w:t>
      </w:r>
      <w:r>
        <w:rPr>
          <w:rFonts w:ascii="Sylfaen" w:hAnsi="Sylfaen"/>
          <w:sz w:val="22"/>
          <w:szCs w:val="22"/>
        </w:rPr>
        <w:t>ru</w:t>
      </w:r>
      <w:r w:rsidRPr="009044F1">
        <w:rPr>
          <w:rFonts w:ascii="GHEA Grapalat" w:hAnsi="GHEA Grapalat"/>
          <w:i w:val="0"/>
          <w:sz w:val="24"/>
          <w:szCs w:val="24"/>
        </w:rPr>
        <w:t xml:space="preserve"> </w:t>
      </w:r>
      <w:bookmarkEnd w:id="3"/>
    </w:p>
    <w:p w:rsidR="00A72968" w:rsidRDefault="00A72968" w:rsidP="00A72968">
      <w:pPr>
        <w:pStyle w:val="BodyTextIndent"/>
        <w:widowControl w:val="0"/>
        <w:spacing w:after="160" w:line="240" w:lineRule="auto"/>
        <w:ind w:firstLine="0"/>
        <w:rPr>
          <w:rFonts w:ascii="GHEA Grapalat" w:hAnsi="GHEA Grapalat"/>
          <w:i w:val="0"/>
          <w:sz w:val="24"/>
          <w:szCs w:val="24"/>
        </w:rPr>
      </w:pPr>
    </w:p>
    <w:p w:rsidR="00915A97" w:rsidRPr="00D5443D" w:rsidRDefault="00A72968" w:rsidP="00A72968">
      <w:pPr>
        <w:pStyle w:val="BodyTextIndent"/>
        <w:widowControl w:val="0"/>
        <w:spacing w:after="160" w:line="240" w:lineRule="auto"/>
        <w:ind w:firstLine="0"/>
        <w:rPr>
          <w:rFonts w:ascii="GHEA Grapalat" w:hAnsi="GHEA Grapalat"/>
          <w:i w:val="0"/>
          <w:sz w:val="16"/>
          <w:szCs w:val="16"/>
        </w:rPr>
      </w:pPr>
      <w:r w:rsidRPr="009044F1">
        <w:rPr>
          <w:rFonts w:ascii="GHEA Grapalat" w:hAnsi="GHEA Grapalat"/>
          <w:i w:val="0"/>
          <w:sz w:val="24"/>
          <w:szCs w:val="24"/>
        </w:rPr>
        <w:t xml:space="preserve">Заказчик </w:t>
      </w:r>
      <w:r w:rsidRPr="00F1123D">
        <w:rPr>
          <w:rFonts w:ascii="GHEA Grapalat" w:hAnsi="GHEA Grapalat"/>
          <w:b/>
          <w:bCs/>
          <w:sz w:val="22"/>
          <w:szCs w:val="22"/>
          <w:lang w:eastAsia="en-US" w:bidi="ar-SA"/>
        </w:rPr>
        <w:t>&lt;&lt; Бюраканская астрофизическая обсерватория имени В.А. Амбарцумяна&gt;&gt; НАН РА</w:t>
      </w:r>
      <w:r w:rsidRPr="00F1123D">
        <w:rPr>
          <w:rFonts w:ascii="GHEA Grapalat" w:hAnsi="GHEA Grapalat"/>
          <w:sz w:val="22"/>
          <w:szCs w:val="22"/>
          <w:lang w:eastAsia="en-US" w:bidi="ar-SA"/>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под кодом</w:t>
      </w:r>
      <w:r w:rsidR="00CF1730">
        <w:rPr>
          <w:rFonts w:ascii="GHEA Grapalat" w:hAnsi="GHEA Grapalat"/>
          <w:i/>
          <w:lang w:val="hy-AM"/>
        </w:rPr>
        <w:t xml:space="preserve"> </w:t>
      </w:r>
      <w:r w:rsidR="00CF1730">
        <w:rPr>
          <w:rFonts w:ascii="GHEA Grapalat" w:hAnsi="GHEA Grapalat"/>
          <w:i/>
        </w:rPr>
        <w:t>ԲԱ-ԳՀԱՊՁԲ-26/2</w:t>
      </w:r>
      <w:r w:rsidR="00096865" w:rsidRPr="009044F1">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A72968">
        <w:rPr>
          <w:rFonts w:ascii="GHEA Grapalat" w:hAnsi="GHEA Grapalat"/>
          <w:i/>
          <w:lang w:val="hy-AM"/>
        </w:rPr>
        <w:t>26-</w:t>
      </w:r>
      <w:r w:rsidR="00543666">
        <w:rPr>
          <w:rFonts w:ascii="GHEA Grapalat" w:hAnsi="GHEA Grapalat"/>
          <w:i/>
          <w:lang w:val="hy-AM"/>
        </w:rPr>
        <w:t>1</w:t>
      </w:r>
      <w:bookmarkStart w:id="4" w:name="_GoBack"/>
      <w:bookmarkEnd w:id="4"/>
      <w:r w:rsidR="00096865" w:rsidRPr="009044F1">
        <w:rPr>
          <w:rFonts w:ascii="GHEA Grapalat" w:hAnsi="GHEA Grapalat"/>
          <w:i/>
        </w:rPr>
        <w:t xml:space="preserve"> от </w:t>
      </w:r>
      <w:r w:rsidR="00A72968">
        <w:rPr>
          <w:rFonts w:ascii="GHEA Grapalat" w:hAnsi="GHEA Grapalat"/>
          <w:i/>
          <w:lang w:val="hy-AM"/>
        </w:rPr>
        <w:t>23.02.</w:t>
      </w:r>
      <w:r w:rsidR="00096865" w:rsidRPr="009044F1">
        <w:rPr>
          <w:rFonts w:ascii="GHEA Grapalat" w:hAnsi="GHEA Grapalat"/>
          <w:i/>
        </w:rPr>
        <w:t xml:space="preserve"> 20</w:t>
      </w:r>
      <w:r w:rsidR="00A72968">
        <w:rPr>
          <w:rFonts w:ascii="GHEA Grapalat" w:hAnsi="GHEA Grapalat"/>
          <w:i/>
          <w:lang w:val="hy-AM"/>
        </w:rPr>
        <w:t>26</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B03CB7" w:rsidRDefault="00B03CB7" w:rsidP="00B03CB7">
      <w:pPr>
        <w:widowControl w:val="0"/>
        <w:spacing w:after="160"/>
        <w:ind w:right="-7" w:firstLine="567"/>
        <w:jc w:val="center"/>
        <w:rPr>
          <w:rFonts w:ascii="GHEA Grapalat" w:hAnsi="GHEA Grapalat"/>
          <w:b/>
          <w:bCs/>
          <w:i/>
          <w:sz w:val="26"/>
          <w:szCs w:val="28"/>
        </w:rPr>
      </w:pPr>
      <w:bookmarkStart w:id="5" w:name="_Hlk191630548"/>
      <w:r>
        <w:rPr>
          <w:rFonts w:ascii="GHEA Grapalat" w:hAnsi="GHEA Grapalat"/>
          <w:b/>
          <w:bCs/>
          <w:i/>
          <w:sz w:val="26"/>
          <w:szCs w:val="28"/>
        </w:rPr>
        <w:t xml:space="preserve">ГНКО &lt;&lt; Бюраканская астрофизическая обсерватория имени В.А. Амбарцумяна&gt;&gt; НАН РА </w:t>
      </w:r>
    </w:p>
    <w:bookmarkEnd w:id="5"/>
    <w:p w:rsidR="00B03CB7" w:rsidRPr="003A1EBB" w:rsidRDefault="00B03CB7" w:rsidP="00B03CB7">
      <w:pPr>
        <w:pStyle w:val="BodyText"/>
        <w:widowControl w:val="0"/>
        <w:spacing w:after="160"/>
        <w:ind w:right="-7" w:firstLine="567"/>
        <w:jc w:val="center"/>
        <w:rPr>
          <w:rFonts w:ascii="GHEA Grapalat" w:hAnsi="GHEA Grapalat"/>
        </w:rPr>
      </w:pPr>
    </w:p>
    <w:p w:rsidR="00B03CB7" w:rsidRPr="009044F1" w:rsidRDefault="00B03CB7" w:rsidP="00B03CB7">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B03CB7" w:rsidRPr="009044F1" w:rsidRDefault="00B03CB7" w:rsidP="00B03CB7">
      <w:pPr>
        <w:pStyle w:val="BodyText"/>
        <w:widowControl w:val="0"/>
        <w:spacing w:after="160"/>
        <w:ind w:right="-7" w:firstLine="567"/>
        <w:jc w:val="center"/>
        <w:rPr>
          <w:rFonts w:ascii="GHEA Grapalat" w:hAnsi="GHEA Grapalat" w:cs="Sylfaen"/>
        </w:rPr>
      </w:pPr>
    </w:p>
    <w:p w:rsidR="00B03CB7" w:rsidRPr="00BF70CC" w:rsidRDefault="00B03CB7" w:rsidP="00B03CB7">
      <w:pPr>
        <w:pStyle w:val="BodyText"/>
        <w:widowControl w:val="0"/>
        <w:spacing w:after="160"/>
        <w:ind w:right="-7"/>
        <w:jc w:val="center"/>
        <w:rPr>
          <w:rFonts w:ascii="GHEA Grapalat" w:hAnsi="GHEA Grapalat"/>
          <w:b/>
        </w:rPr>
      </w:pPr>
      <w:r w:rsidRPr="00BF70CC">
        <w:rPr>
          <w:rFonts w:ascii="GHEA Grapalat" w:hAnsi="GHEA Grapalat"/>
          <w:b/>
        </w:rPr>
        <w:t>НА ЗАПРОС КОТИРОВОК, ОБЪЯВЛЕННЫЙ С ЦЕЛЬЮ ПРИОБРЕТЕНИЯ " КОМПЬЮТЕР</w:t>
      </w:r>
      <w:r w:rsidRPr="00DF1736">
        <w:rPr>
          <w:rFonts w:ascii="GHEA Grapalat" w:hAnsi="GHEA Grapalat"/>
          <w:b/>
        </w:rPr>
        <w:t>НОГО</w:t>
      </w:r>
      <w:r w:rsidRPr="00BF70CC">
        <w:rPr>
          <w:rFonts w:ascii="GHEA Grapalat" w:hAnsi="GHEA Grapalat"/>
          <w:b/>
        </w:rPr>
        <w:t>, КОПИРОВА</w:t>
      </w:r>
      <w:r>
        <w:rPr>
          <w:rFonts w:ascii="GHEA Grapalat" w:hAnsi="GHEA Grapalat"/>
          <w:b/>
        </w:rPr>
        <w:t>Н</w:t>
      </w:r>
      <w:r w:rsidRPr="00BF70CC">
        <w:rPr>
          <w:rFonts w:ascii="GHEA Grapalat" w:hAnsi="GHEA Grapalat"/>
          <w:b/>
        </w:rPr>
        <w:t xml:space="preserve">НОГО ОБОРУДОВАНИЯ И ВСПОМОГАТЕЛЬНЫХ МАТЕРИАЛОВ " ДЛЯ НУЖД ГНКО </w:t>
      </w:r>
      <w:r w:rsidRPr="00BF70CC">
        <w:rPr>
          <w:rFonts w:ascii="GHEA Grapalat" w:hAnsi="GHEA Grapalat"/>
          <w:b/>
          <w:lang w:val="hy-AM"/>
        </w:rPr>
        <w:t>«</w:t>
      </w:r>
      <w:r w:rsidRPr="00BF70CC">
        <w:rPr>
          <w:rFonts w:ascii="GHEA Grapalat" w:hAnsi="GHEA Grapalat"/>
          <w:b/>
        </w:rPr>
        <w:t>БЮРАКАНСКАЯ АСТРОФИЗИЧЕСКАЯ ОБСЕРВАТОРИЯ ИМЕНИ В.А. АМБАРЦУМЯНА</w:t>
      </w:r>
      <w:r w:rsidRPr="00BF70CC">
        <w:rPr>
          <w:rFonts w:ascii="GHEA Grapalat" w:hAnsi="GHEA Grapalat"/>
          <w:b/>
          <w:lang w:val="hy-AM"/>
        </w:rPr>
        <w:t>»</w:t>
      </w:r>
      <w:r w:rsidRPr="00BF70CC">
        <w:rPr>
          <w:rFonts w:ascii="GHEA Grapalat" w:hAnsi="GHEA Grapalat"/>
          <w:b/>
        </w:rPr>
        <w:t xml:space="preserve"> НАН РА</w:t>
      </w:r>
    </w:p>
    <w:p w:rsidR="000763E5"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ind w:firstLine="567"/>
        <w:jc w:val="center"/>
        <w:rPr>
          <w:rFonts w:ascii="GHEA Grapalat" w:hAnsi="GHEA Grapalat" w:cs="Sylfaen"/>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B03CB7" w:rsidRPr="009044F1" w:rsidRDefault="00B03CB7" w:rsidP="00B03CB7">
      <w:pPr>
        <w:widowControl w:val="0"/>
        <w:spacing w:after="160"/>
        <w:ind w:firstLine="567"/>
        <w:jc w:val="center"/>
        <w:rPr>
          <w:rFonts w:ascii="GHEA Grapalat" w:hAnsi="GHEA Grapalat"/>
          <w:i/>
        </w:rPr>
      </w:pPr>
    </w:p>
    <w:p w:rsidR="00B03CB7" w:rsidRPr="00BF70CC" w:rsidRDefault="00B03CB7" w:rsidP="00B03CB7">
      <w:pPr>
        <w:pStyle w:val="BodyText"/>
        <w:widowControl w:val="0"/>
        <w:spacing w:after="160"/>
        <w:ind w:right="-7"/>
        <w:jc w:val="center"/>
        <w:rPr>
          <w:rFonts w:ascii="GHEA Grapalat" w:hAnsi="GHEA Grapalat"/>
          <w:b/>
        </w:rPr>
      </w:pPr>
      <w:r w:rsidRPr="00BF70CC">
        <w:rPr>
          <w:rFonts w:ascii="GHEA Grapalat" w:hAnsi="GHEA Grapalat"/>
          <w:b/>
        </w:rPr>
        <w:t>КОМПЬЮТЕР</w:t>
      </w:r>
      <w:r w:rsidRPr="00DF1736">
        <w:rPr>
          <w:rFonts w:ascii="GHEA Grapalat" w:hAnsi="GHEA Grapalat"/>
          <w:b/>
        </w:rPr>
        <w:t>НОГО</w:t>
      </w:r>
      <w:r w:rsidRPr="00BF70CC">
        <w:rPr>
          <w:rFonts w:ascii="GHEA Grapalat" w:hAnsi="GHEA Grapalat"/>
          <w:b/>
        </w:rPr>
        <w:t>, КОПИРОВА</w:t>
      </w:r>
      <w:r>
        <w:rPr>
          <w:rFonts w:ascii="GHEA Grapalat" w:hAnsi="GHEA Grapalat"/>
          <w:b/>
        </w:rPr>
        <w:t>Н</w:t>
      </w:r>
      <w:r w:rsidRPr="00BF70CC">
        <w:rPr>
          <w:rFonts w:ascii="GHEA Grapalat" w:hAnsi="GHEA Grapalat"/>
          <w:b/>
        </w:rPr>
        <w:t xml:space="preserve">НОГО ОБОРУДОВАНИЯ И ВСПОМОГАТЕЛЬНЫХ МАТЕРИАЛОВ " ДЛЯ НУЖД ГНКО </w:t>
      </w:r>
      <w:r w:rsidRPr="00BF70CC">
        <w:rPr>
          <w:rFonts w:ascii="GHEA Grapalat" w:hAnsi="GHEA Grapalat"/>
          <w:b/>
          <w:lang w:val="hy-AM"/>
        </w:rPr>
        <w:t>«</w:t>
      </w:r>
      <w:r w:rsidRPr="00BF70CC">
        <w:rPr>
          <w:rFonts w:ascii="GHEA Grapalat" w:hAnsi="GHEA Grapalat"/>
          <w:b/>
        </w:rPr>
        <w:t>БЮРАКАНСКАЯ АСТРОФИЗИЧЕСКАЯ ОБСЕРВАТОРИЯ ИМЕНИ В.А. АМБАРЦУМЯНА</w:t>
      </w:r>
      <w:r w:rsidRPr="00BF70CC">
        <w:rPr>
          <w:rFonts w:ascii="GHEA Grapalat" w:hAnsi="GHEA Grapalat"/>
          <w:b/>
          <w:lang w:val="hy-AM"/>
        </w:rPr>
        <w:t>»</w:t>
      </w:r>
      <w:r w:rsidRPr="00BF70CC">
        <w:rPr>
          <w:rFonts w:ascii="GHEA Grapalat" w:hAnsi="GHEA Grapalat"/>
          <w:b/>
        </w:rPr>
        <w:t xml:space="preserve"> НАН РА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B03CB7"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CF1730">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CF1730">
        <w:rPr>
          <w:rFonts w:ascii="GHEA Grapalat" w:hAnsi="GHEA Grapalat"/>
          <w:spacing w:val="-6"/>
        </w:rPr>
        <w:t>ԲԱ-ԳՀԱՊՁԲ-26/2</w:t>
      </w:r>
      <w:r w:rsidR="00096865" w:rsidRPr="006D2DF7">
        <w:rPr>
          <w:rFonts w:ascii="GHEA Grapalat" w:hAnsi="GHEA Grapalat"/>
          <w:spacing w:val="-6"/>
        </w:rPr>
        <w:t>-</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03CB7" w:rsidRPr="009A5DE2">
        <w:rPr>
          <w:rStyle w:val="tlid-translation"/>
          <w:b/>
        </w:rPr>
        <w:t>НАН РА ГНКО "Бюраканская обсерватория им. Амбарцумяна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B03CB7" w:rsidRPr="00B03CB7">
        <w:rPr>
          <w:rFonts w:ascii="GHEA Grapalat" w:hAnsi="GHEA Grapalat" w:cs="GHEA Grapalat"/>
          <w:b/>
          <w:i/>
        </w:rPr>
        <w:t xml:space="preserve"> </w:t>
      </w:r>
      <w:r w:rsidR="00B03CB7" w:rsidRPr="00A41CF9">
        <w:rPr>
          <w:rFonts w:ascii="GHEA Grapalat" w:hAnsi="GHEA Grapalat" w:cs="GHEA Grapalat"/>
          <w:b/>
          <w:i/>
        </w:rPr>
        <w:t>gnumnerbao@mail.ru</w:t>
      </w:r>
      <w:r w:rsidR="00B03CB7" w:rsidRPr="009044F1">
        <w:rPr>
          <w:rFonts w:ascii="GHEA Grapalat" w:hAnsi="GHEA Grapalat"/>
          <w:sz w:val="24"/>
          <w:szCs w:val="24"/>
        </w:rPr>
        <w:t>.</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EC3AC3">
      <w:pPr>
        <w:pStyle w:val="Heading3"/>
        <w:widowControl w:val="0"/>
        <w:tabs>
          <w:tab w:val="left" w:pos="1134"/>
        </w:tabs>
        <w:spacing w:after="160"/>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EC3AC3" w:rsidRPr="00EC3AC3">
        <w:rPr>
          <w:rFonts w:ascii="GHEA Grapalat" w:hAnsi="GHEA Grapalat"/>
          <w:i w:val="0"/>
          <w:sz w:val="24"/>
          <w:szCs w:val="24"/>
        </w:rPr>
        <w:t xml:space="preserve">Компьютерные и копированные оборудования и подсобные материалы  для нужд  НАН РА ГНКО "Бюраканская обсерватория им. Амбарцумяна </w:t>
      </w:r>
      <w:r w:rsidRPr="009044F1">
        <w:rPr>
          <w:rFonts w:ascii="GHEA Grapalat" w:hAnsi="GHEA Grapalat"/>
          <w:i w:val="0"/>
          <w:sz w:val="24"/>
          <w:szCs w:val="24"/>
        </w:rPr>
        <w:t>", которые сгруппированы в лоты "</w:t>
      </w:r>
      <w:r w:rsidR="00EC3AC3">
        <w:rPr>
          <w:rFonts w:ascii="GHEA Grapalat" w:hAnsi="GHEA Grapalat"/>
          <w:i w:val="0"/>
          <w:sz w:val="24"/>
          <w:szCs w:val="24"/>
          <w:lang w:val="hy-AM"/>
        </w:rPr>
        <w:t>11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3B6EB3" w:rsidRDefault="00471863" w:rsidP="00471863">
            <w:pPr>
              <w:jc w:val="center"/>
              <w:rPr>
                <w:rFonts w:asciiTheme="minorHAnsi" w:hAnsiTheme="minorHAnsi"/>
                <w:sz w:val="20"/>
                <w:lang w:val="en-US"/>
              </w:rPr>
            </w:pPr>
            <w:r>
              <w:rPr>
                <w:rFonts w:asciiTheme="minorHAnsi" w:hAnsiTheme="minorHAnsi"/>
                <w:sz w:val="20"/>
                <w:lang w:val="hy-AM"/>
              </w:rPr>
              <w:t>820</w:t>
            </w:r>
            <w:r>
              <w:rPr>
                <w:rFonts w:asciiTheme="minorHAnsi" w:hAnsiTheme="minorHAnsi"/>
                <w:sz w:val="20"/>
                <w:lang w:val="en-US"/>
              </w:rPr>
              <w:t>000</w:t>
            </w:r>
          </w:p>
        </w:tc>
        <w:tc>
          <w:tcPr>
            <w:tcW w:w="6458" w:type="dxa"/>
            <w:vAlign w:val="center"/>
          </w:tcPr>
          <w:p w:rsidR="00471863" w:rsidRPr="003D7A4B" w:rsidRDefault="00471863" w:rsidP="00471863">
            <w:pPr>
              <w:rPr>
                <w:rFonts w:ascii="GHEA Grapalat" w:hAnsi="GHEA Grapalat"/>
                <w:sz w:val="20"/>
              </w:rPr>
            </w:pPr>
            <w:r w:rsidRPr="003D7A4B">
              <w:rPr>
                <w:rFonts w:ascii="GHEA Grapalat" w:hAnsi="GHEA Grapalat"/>
                <w:sz w:val="20"/>
              </w:rPr>
              <w:t>Настольный ПК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0330EC" w:rsidRDefault="00471863" w:rsidP="00471863">
            <w:pPr>
              <w:jc w:val="center"/>
              <w:rPr>
                <w:rFonts w:asciiTheme="minorHAnsi" w:hAnsiTheme="minorHAnsi"/>
                <w:sz w:val="20"/>
                <w:lang w:val="en-US"/>
              </w:rPr>
            </w:pPr>
            <w:r w:rsidRPr="000330EC">
              <w:rPr>
                <w:rFonts w:asciiTheme="minorHAnsi" w:hAnsiTheme="minorHAnsi"/>
                <w:sz w:val="20"/>
                <w:lang w:val="en-US"/>
              </w:rPr>
              <w:t>7</w:t>
            </w:r>
            <w:r>
              <w:rPr>
                <w:rFonts w:asciiTheme="minorHAnsi" w:hAnsiTheme="minorHAnsi"/>
                <w:sz w:val="20"/>
                <w:lang w:val="en-US"/>
              </w:rPr>
              <w:t>3</w:t>
            </w:r>
            <w:r w:rsidRPr="000330EC">
              <w:rPr>
                <w:rFonts w:asciiTheme="minorHAnsi" w:hAnsiTheme="minorHAnsi"/>
                <w:sz w:val="20"/>
                <w:lang w:val="en-US"/>
              </w:rPr>
              <w:t>0000</w:t>
            </w:r>
          </w:p>
        </w:tc>
        <w:tc>
          <w:tcPr>
            <w:tcW w:w="6458" w:type="dxa"/>
            <w:vAlign w:val="center"/>
          </w:tcPr>
          <w:p w:rsidR="00471863" w:rsidRPr="000330EC" w:rsidRDefault="00471863" w:rsidP="00471863">
            <w:pPr>
              <w:rPr>
                <w:rFonts w:ascii="GHEA Grapalat" w:hAnsi="GHEA Grapalat"/>
                <w:sz w:val="20"/>
              </w:rPr>
            </w:pPr>
            <w:r w:rsidRPr="002C0474">
              <w:rPr>
                <w:rFonts w:ascii="Sylfaen" w:hAnsi="Sylfaen" w:cs="Arial"/>
                <w:sz w:val="20"/>
                <w:szCs w:val="20"/>
              </w:rPr>
              <w:t>Ноутбук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2C0474" w:rsidRDefault="00471863" w:rsidP="00471863">
            <w:pPr>
              <w:jc w:val="center"/>
              <w:rPr>
                <w:rFonts w:asciiTheme="minorHAnsi" w:hAnsiTheme="minorHAnsi"/>
                <w:sz w:val="20"/>
              </w:rPr>
            </w:pPr>
            <w:r w:rsidRPr="002C0474">
              <w:rPr>
                <w:rFonts w:ascii="Sylfaen" w:hAnsi="Sylfaen"/>
                <w:sz w:val="20"/>
                <w:szCs w:val="20"/>
                <w:lang w:val="hy-AM"/>
              </w:rPr>
              <w:t>430000</w:t>
            </w:r>
          </w:p>
        </w:tc>
        <w:tc>
          <w:tcPr>
            <w:tcW w:w="6458" w:type="dxa"/>
            <w:vAlign w:val="center"/>
          </w:tcPr>
          <w:p w:rsidR="00471863" w:rsidRPr="002C0474" w:rsidRDefault="00471863" w:rsidP="00471863">
            <w:pPr>
              <w:rPr>
                <w:rFonts w:ascii="Sylfaen" w:hAnsi="Sylfaen" w:cs="Arial"/>
                <w:sz w:val="20"/>
                <w:szCs w:val="20"/>
              </w:rPr>
            </w:pPr>
            <w:r w:rsidRPr="002C0474">
              <w:rPr>
                <w:rFonts w:ascii="Sylfaen" w:hAnsi="Sylfaen" w:cs="Arial"/>
                <w:sz w:val="20"/>
                <w:szCs w:val="20"/>
              </w:rPr>
              <w:t>Ноутбук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2C0474" w:rsidRDefault="00471863" w:rsidP="00471863">
            <w:pPr>
              <w:jc w:val="center"/>
              <w:rPr>
                <w:rFonts w:ascii="Sylfaen" w:hAnsi="Sylfaen"/>
                <w:sz w:val="20"/>
                <w:szCs w:val="20"/>
                <w:lang w:val="hy-AM"/>
              </w:rPr>
            </w:pPr>
            <w:r>
              <w:rPr>
                <w:rFonts w:ascii="Sylfaen" w:hAnsi="Sylfaen"/>
                <w:sz w:val="20"/>
                <w:szCs w:val="20"/>
                <w:lang w:val="hy-AM"/>
              </w:rPr>
              <w:t>300</w:t>
            </w:r>
            <w:r w:rsidRPr="002C0474">
              <w:rPr>
                <w:rFonts w:ascii="Sylfaen" w:hAnsi="Sylfaen"/>
                <w:sz w:val="20"/>
                <w:szCs w:val="20"/>
                <w:lang w:val="hy-AM"/>
              </w:rPr>
              <w:t>000</w:t>
            </w:r>
          </w:p>
        </w:tc>
        <w:tc>
          <w:tcPr>
            <w:tcW w:w="6458" w:type="dxa"/>
            <w:vAlign w:val="center"/>
          </w:tcPr>
          <w:p w:rsidR="00471863" w:rsidRPr="002C0474" w:rsidRDefault="00471863" w:rsidP="00471863">
            <w:pPr>
              <w:rPr>
                <w:rFonts w:ascii="Sylfaen" w:hAnsi="Sylfaen" w:cs="Arial"/>
                <w:sz w:val="20"/>
                <w:szCs w:val="20"/>
              </w:rPr>
            </w:pPr>
            <w:r w:rsidRPr="002C0474">
              <w:rPr>
                <w:rFonts w:ascii="Sylfaen" w:hAnsi="Sylfaen" w:cs="Arial"/>
                <w:sz w:val="20"/>
                <w:szCs w:val="20"/>
              </w:rPr>
              <w:t>Ноутбук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Default="00471863" w:rsidP="00471863">
            <w:pPr>
              <w:jc w:val="center"/>
              <w:rPr>
                <w:rFonts w:ascii="Sylfaen" w:hAnsi="Sylfaen"/>
                <w:sz w:val="20"/>
                <w:szCs w:val="20"/>
                <w:lang w:val="hy-AM"/>
              </w:rPr>
            </w:pPr>
            <w:r>
              <w:rPr>
                <w:rFonts w:ascii="Sylfaen" w:hAnsi="Sylfaen"/>
                <w:sz w:val="20"/>
                <w:szCs w:val="20"/>
                <w:lang w:val="en-US"/>
              </w:rPr>
              <w:t>265</w:t>
            </w:r>
            <w:r w:rsidRPr="002C0474">
              <w:rPr>
                <w:rFonts w:ascii="Sylfaen" w:hAnsi="Sylfaen"/>
                <w:sz w:val="20"/>
                <w:szCs w:val="20"/>
                <w:lang w:val="hy-AM"/>
              </w:rPr>
              <w:t>000</w:t>
            </w:r>
          </w:p>
        </w:tc>
        <w:tc>
          <w:tcPr>
            <w:tcW w:w="6458" w:type="dxa"/>
            <w:vAlign w:val="center"/>
          </w:tcPr>
          <w:p w:rsidR="00471863" w:rsidRPr="002C0474" w:rsidRDefault="00471863" w:rsidP="00471863">
            <w:pPr>
              <w:rPr>
                <w:rFonts w:ascii="Sylfaen" w:hAnsi="Sylfaen" w:cs="Arial"/>
                <w:sz w:val="20"/>
                <w:szCs w:val="20"/>
              </w:rPr>
            </w:pPr>
            <w:r w:rsidRPr="002C0474">
              <w:rPr>
                <w:rFonts w:ascii="Sylfaen" w:hAnsi="Sylfaen" w:cs="Arial"/>
                <w:sz w:val="20"/>
                <w:szCs w:val="20"/>
              </w:rPr>
              <w:t>Ноутбук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8C5A8C" w:rsidRDefault="00471863" w:rsidP="00471863">
            <w:pPr>
              <w:jc w:val="center"/>
              <w:rPr>
                <w:rFonts w:ascii="Sylfaen" w:hAnsi="Sylfaen"/>
                <w:sz w:val="20"/>
                <w:szCs w:val="20"/>
                <w:lang w:val="hy-AM"/>
              </w:rPr>
            </w:pPr>
            <w:r>
              <w:rPr>
                <w:rFonts w:ascii="Sylfaen" w:hAnsi="Sylfaen"/>
                <w:sz w:val="20"/>
                <w:szCs w:val="20"/>
                <w:lang w:val="hy-AM"/>
              </w:rPr>
              <w:t>650000</w:t>
            </w:r>
          </w:p>
        </w:tc>
        <w:tc>
          <w:tcPr>
            <w:tcW w:w="6458" w:type="dxa"/>
            <w:vAlign w:val="center"/>
          </w:tcPr>
          <w:p w:rsidR="00471863" w:rsidRPr="002C0474" w:rsidRDefault="00471863" w:rsidP="00471863">
            <w:pPr>
              <w:rPr>
                <w:rFonts w:ascii="Sylfaen" w:hAnsi="Sylfaen" w:cs="Arial"/>
                <w:sz w:val="20"/>
                <w:szCs w:val="20"/>
              </w:rPr>
            </w:pPr>
            <w:r w:rsidRPr="002C0474">
              <w:rPr>
                <w:rFonts w:ascii="Sylfaen" w:hAnsi="Sylfaen" w:cs="Arial"/>
                <w:sz w:val="20"/>
                <w:szCs w:val="20"/>
              </w:rPr>
              <w:t>Ноутбук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0330EC" w:rsidRDefault="00471863" w:rsidP="00471863">
            <w:pPr>
              <w:jc w:val="center"/>
              <w:rPr>
                <w:rFonts w:asciiTheme="minorHAnsi" w:hAnsiTheme="minorHAnsi"/>
                <w:sz w:val="20"/>
                <w:lang w:val="en-US"/>
              </w:rPr>
            </w:pPr>
            <w:r>
              <w:rPr>
                <w:rFonts w:asciiTheme="minorHAnsi" w:hAnsiTheme="minorHAnsi"/>
                <w:sz w:val="20"/>
                <w:lang w:val="hy-AM"/>
              </w:rPr>
              <w:t>7</w:t>
            </w:r>
            <w:r w:rsidRPr="000330EC">
              <w:rPr>
                <w:rFonts w:asciiTheme="minorHAnsi" w:hAnsiTheme="minorHAnsi"/>
                <w:sz w:val="20"/>
              </w:rPr>
              <w:t>0</w:t>
            </w:r>
            <w:r w:rsidRPr="000330EC">
              <w:rPr>
                <w:rFonts w:asciiTheme="minorHAnsi" w:hAnsiTheme="minorHAnsi"/>
                <w:sz w:val="20"/>
                <w:lang w:val="en-US"/>
              </w:rPr>
              <w:t>000</w:t>
            </w:r>
          </w:p>
        </w:tc>
        <w:tc>
          <w:tcPr>
            <w:tcW w:w="6458" w:type="dxa"/>
            <w:vAlign w:val="center"/>
          </w:tcPr>
          <w:p w:rsidR="00471863" w:rsidRPr="000330EC" w:rsidRDefault="00471863" w:rsidP="00471863">
            <w:pPr>
              <w:rPr>
                <w:rFonts w:ascii="GHEA Grapalat" w:hAnsi="GHEA Grapalat"/>
                <w:sz w:val="20"/>
              </w:rPr>
            </w:pPr>
            <w:r w:rsidRPr="000330EC">
              <w:rPr>
                <w:rFonts w:ascii="GHEA Grapalat" w:hAnsi="GHEA Grapalat"/>
                <w:sz w:val="20"/>
                <w:szCs w:val="20"/>
              </w:rPr>
              <w:t>Компютерный монитор</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0330EC" w:rsidRDefault="00471863" w:rsidP="00471863">
            <w:pPr>
              <w:jc w:val="center"/>
              <w:rPr>
                <w:rFonts w:asciiTheme="minorHAnsi" w:hAnsiTheme="minorHAnsi"/>
                <w:sz w:val="20"/>
              </w:rPr>
            </w:pPr>
            <w:r w:rsidRPr="000330EC">
              <w:rPr>
                <w:rFonts w:asciiTheme="minorHAnsi" w:hAnsiTheme="minorHAnsi"/>
                <w:sz w:val="20"/>
                <w:lang w:val="en-US"/>
              </w:rPr>
              <w:t>2</w:t>
            </w:r>
            <w:r>
              <w:rPr>
                <w:rFonts w:asciiTheme="minorHAnsi" w:hAnsiTheme="minorHAnsi"/>
                <w:sz w:val="20"/>
                <w:lang w:val="en-US"/>
              </w:rPr>
              <w:t>0</w:t>
            </w:r>
            <w:r w:rsidRPr="000330EC">
              <w:rPr>
                <w:rFonts w:asciiTheme="minorHAnsi" w:hAnsiTheme="minorHAnsi"/>
                <w:sz w:val="20"/>
              </w:rPr>
              <w:t>0000</w:t>
            </w:r>
          </w:p>
        </w:tc>
        <w:tc>
          <w:tcPr>
            <w:tcW w:w="6458" w:type="dxa"/>
            <w:vAlign w:val="center"/>
          </w:tcPr>
          <w:p w:rsidR="00471863" w:rsidRPr="000330EC" w:rsidRDefault="00471863" w:rsidP="00471863">
            <w:pPr>
              <w:rPr>
                <w:rFonts w:ascii="GHEA Grapalat" w:hAnsi="GHEA Grapalat"/>
                <w:sz w:val="20"/>
              </w:rPr>
            </w:pPr>
            <w:r w:rsidRPr="000330EC">
              <w:rPr>
                <w:rFonts w:ascii="GHEA Grapalat" w:hAnsi="GHEA Grapalat"/>
                <w:sz w:val="20"/>
                <w:szCs w:val="20"/>
              </w:rPr>
              <w:t>МФУ</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E22D39" w:rsidRDefault="00471863" w:rsidP="00471863">
            <w:pPr>
              <w:jc w:val="center"/>
              <w:rPr>
                <w:rFonts w:asciiTheme="minorHAnsi" w:hAnsiTheme="minorHAnsi"/>
                <w:sz w:val="20"/>
                <w:lang w:val="hy-AM"/>
              </w:rPr>
            </w:pPr>
            <w:r w:rsidRPr="00E22D39">
              <w:rPr>
                <w:rFonts w:ascii="Sylfaen" w:eastAsia="Calibri" w:hAnsi="Sylfaen" w:cs="Sylfaen"/>
                <w:sz w:val="20"/>
                <w:szCs w:val="20"/>
                <w:lang w:val="hy-AM" w:eastAsia="en-US"/>
              </w:rPr>
              <w:t>70000</w:t>
            </w:r>
          </w:p>
        </w:tc>
        <w:tc>
          <w:tcPr>
            <w:tcW w:w="6458" w:type="dxa"/>
            <w:vAlign w:val="center"/>
          </w:tcPr>
          <w:p w:rsidR="00471863" w:rsidRPr="00E22D39" w:rsidRDefault="00471863" w:rsidP="00471863">
            <w:pPr>
              <w:rPr>
                <w:rFonts w:ascii="GHEA Grapalat" w:hAnsi="GHEA Grapalat"/>
                <w:sz w:val="20"/>
                <w:lang w:val="en-US"/>
              </w:rPr>
            </w:pPr>
            <w:r w:rsidRPr="00E22D39">
              <w:rPr>
                <w:rFonts w:ascii="Arial" w:hAnsi="Arial" w:cs="Arial"/>
                <w:sz w:val="18"/>
                <w:szCs w:val="18"/>
              </w:rPr>
              <w:t>Жесткий диск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BE06BB" w:rsidRDefault="00471863" w:rsidP="00471863">
            <w:pPr>
              <w:jc w:val="center"/>
              <w:rPr>
                <w:rFonts w:asciiTheme="minorHAnsi" w:hAnsiTheme="minorHAnsi"/>
                <w:color w:val="FF0000"/>
                <w:sz w:val="20"/>
              </w:rPr>
            </w:pPr>
            <w:r>
              <w:rPr>
                <w:rFonts w:ascii="Sylfaen" w:eastAsia="Calibri" w:hAnsi="Sylfaen" w:cs="Sylfaen"/>
                <w:sz w:val="20"/>
                <w:szCs w:val="20"/>
                <w:lang w:val="en-US" w:eastAsia="en-US"/>
              </w:rPr>
              <w:t>120</w:t>
            </w:r>
            <w:r w:rsidRPr="00E22D39">
              <w:rPr>
                <w:rFonts w:ascii="Sylfaen" w:eastAsia="Calibri" w:hAnsi="Sylfaen" w:cs="Sylfaen"/>
                <w:sz w:val="20"/>
                <w:szCs w:val="20"/>
                <w:lang w:val="hy-AM" w:eastAsia="en-US"/>
              </w:rPr>
              <w:t>000</w:t>
            </w:r>
          </w:p>
        </w:tc>
        <w:tc>
          <w:tcPr>
            <w:tcW w:w="6458" w:type="dxa"/>
            <w:vAlign w:val="center"/>
          </w:tcPr>
          <w:p w:rsidR="00471863" w:rsidRPr="00BE06BB" w:rsidRDefault="00471863" w:rsidP="00471863">
            <w:pPr>
              <w:rPr>
                <w:rFonts w:ascii="GHEA Grapalat" w:hAnsi="GHEA Grapalat"/>
                <w:color w:val="FF0000"/>
                <w:sz w:val="20"/>
                <w:lang w:val="en-US"/>
              </w:rPr>
            </w:pPr>
            <w:r w:rsidRPr="00E22D39">
              <w:rPr>
                <w:rFonts w:ascii="Arial" w:hAnsi="Arial" w:cs="Arial"/>
                <w:sz w:val="18"/>
                <w:szCs w:val="18"/>
              </w:rPr>
              <w:t>Жесткий диск</w:t>
            </w:r>
          </w:p>
        </w:tc>
      </w:tr>
      <w:tr w:rsidR="00471863" w:rsidRPr="009044F1" w:rsidTr="00AD432A">
        <w:trPr>
          <w:jc w:val="center"/>
        </w:trPr>
        <w:tc>
          <w:tcPr>
            <w:tcW w:w="1530" w:type="dxa"/>
            <w:vAlign w:val="center"/>
          </w:tcPr>
          <w:p w:rsidR="00471863" w:rsidRPr="009044F1" w:rsidRDefault="00471863" w:rsidP="00471863">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rsidR="00471863" w:rsidRPr="002C0474" w:rsidRDefault="00471863" w:rsidP="00471863">
            <w:pPr>
              <w:jc w:val="center"/>
              <w:rPr>
                <w:rFonts w:asciiTheme="minorHAnsi" w:hAnsiTheme="minorHAnsi"/>
                <w:sz w:val="20"/>
              </w:rPr>
            </w:pPr>
            <w:r>
              <w:rPr>
                <w:rFonts w:ascii="Sylfaen" w:eastAsia="Calibri" w:hAnsi="Sylfaen" w:cs="Sylfaen"/>
                <w:sz w:val="20"/>
                <w:szCs w:val="20"/>
                <w:lang w:val="en-US" w:eastAsia="en-US"/>
              </w:rPr>
              <w:t>8</w:t>
            </w:r>
            <w:r w:rsidRPr="002C0474">
              <w:rPr>
                <w:rFonts w:ascii="Sylfaen" w:eastAsia="Calibri" w:hAnsi="Sylfaen" w:cs="Sylfaen"/>
                <w:sz w:val="20"/>
                <w:szCs w:val="20"/>
                <w:lang w:val="hy-AM" w:eastAsia="en-US"/>
              </w:rPr>
              <w:t>0000</w:t>
            </w:r>
          </w:p>
        </w:tc>
        <w:tc>
          <w:tcPr>
            <w:tcW w:w="6458" w:type="dxa"/>
            <w:vAlign w:val="center"/>
          </w:tcPr>
          <w:p w:rsidR="00471863" w:rsidRPr="002C0474" w:rsidRDefault="00471863" w:rsidP="00471863">
            <w:pPr>
              <w:rPr>
                <w:rFonts w:ascii="GHEA Grapalat" w:hAnsi="GHEA Grapalat"/>
                <w:sz w:val="20"/>
                <w:lang w:val="en-US"/>
              </w:rPr>
            </w:pPr>
            <w:r w:rsidRPr="002C0474">
              <w:rPr>
                <w:rFonts w:ascii="Arial" w:hAnsi="Arial" w:cs="Arial"/>
                <w:sz w:val="18"/>
                <w:szCs w:val="18"/>
              </w:rPr>
              <w:t>Компьютерные комплектующие</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трафикинг людей, </w:t>
      </w:r>
      <w:r w:rsidRPr="009044F1">
        <w:rPr>
          <w:rFonts w:ascii="GHEA Grapalat" w:hAnsi="GHEA Grapalat"/>
        </w:rPr>
        <w:lastRenderedPageBreak/>
        <w:t>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 xml:space="preserve">Запрещается </w:t>
      </w:r>
      <w:r w:rsidRPr="009044F1">
        <w:rPr>
          <w:rFonts w:ascii="GHEA Grapalat" w:hAnsi="GHEA Grapalat"/>
        </w:rPr>
        <w:lastRenderedPageBreak/>
        <w:t>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6"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75CD7" w:rsidRPr="00C74F2A">
        <w:rPr>
          <w:rFonts w:ascii="GHEA Grapalat" w:hAnsi="GHEA Grapalat"/>
          <w:b/>
          <w:sz w:val="22"/>
        </w:rPr>
        <w:t>Бюраканская астрофизическая обсерватория имени В.А. Амбарцумяна</w:t>
      </w:r>
      <w:r w:rsidR="00675CD7" w:rsidRPr="00C74F2A">
        <w:rPr>
          <w:rFonts w:ascii="GHEA Grapalat" w:hAnsi="GHEA Grapalat"/>
          <w:b/>
        </w:rPr>
        <w:t>&gt;&gt; НАН РА не позднее, чем "1</w:t>
      </w:r>
      <w:r w:rsidR="00675CD7">
        <w:rPr>
          <w:rFonts w:ascii="GHEA Grapalat" w:hAnsi="GHEA Grapalat"/>
          <w:b/>
          <w:lang w:val="hy-AM"/>
        </w:rPr>
        <w:t>0</w:t>
      </w:r>
      <w:r w:rsidR="00675CD7" w:rsidRPr="00C74F2A">
        <w:rPr>
          <w:rFonts w:ascii="GHEA Grapalat" w:hAnsi="GHEA Grapalat"/>
          <w:b/>
        </w:rPr>
        <w:t>:</w:t>
      </w:r>
      <w:r w:rsidR="00675CD7">
        <w:rPr>
          <w:rFonts w:ascii="GHEA Grapalat" w:hAnsi="GHEA Grapalat"/>
          <w:b/>
          <w:lang w:val="hy-AM"/>
        </w:rPr>
        <w:t>3</w:t>
      </w:r>
      <w:r w:rsidR="00675CD7" w:rsidRPr="00C74F2A">
        <w:rPr>
          <w:rFonts w:ascii="GHEA Grapalat" w:hAnsi="GHEA Grapalat"/>
          <w:b/>
        </w:rPr>
        <w:t>0" часов</w:t>
      </w:r>
      <w:r w:rsidR="00675CD7" w:rsidRPr="00C74F2A">
        <w:rPr>
          <w:rFonts w:ascii="GHEA Grapalat" w:hAnsi="GHEA Grapalat"/>
          <w:b/>
          <w:sz w:val="24"/>
          <w:szCs w:val="24"/>
        </w:rPr>
        <w:t xml:space="preserve"> часов "7"-го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CE1406">
        <w:rPr>
          <w:rFonts w:ascii="GHEA Grapalat" w:hAnsi="GHEA Grapalat"/>
          <w:sz w:val="24"/>
          <w:szCs w:val="24"/>
          <w:lang w:val="hy-AM"/>
        </w:rPr>
        <w:t xml:space="preserve"> </w:t>
      </w:r>
      <w:r w:rsidR="00CE1406" w:rsidRPr="00BF1359">
        <w:rPr>
          <w:rFonts w:ascii="GHEA Grapalat" w:hAnsi="GHEA Grapalat"/>
          <w:sz w:val="22"/>
          <w:lang w:val="hy-AM"/>
        </w:rPr>
        <w:t>С</w:t>
      </w:r>
      <w:r w:rsidR="00CE1406" w:rsidRPr="00BF1359">
        <w:rPr>
          <w:rFonts w:ascii="GHEA Grapalat" w:hAnsi="GHEA Grapalat"/>
          <w:sz w:val="22"/>
        </w:rPr>
        <w:t xml:space="preserve">. </w:t>
      </w:r>
      <w:r w:rsidR="00CE1406" w:rsidRPr="00BF1359">
        <w:rPr>
          <w:rFonts w:ascii="GHEA Grapalat" w:hAnsi="GHEA Grapalat"/>
          <w:sz w:val="22"/>
          <w:lang w:val="hy-AM"/>
        </w:rPr>
        <w:t>Геворг</w:t>
      </w:r>
      <w:r w:rsidR="00CE1406" w:rsidRPr="00BF1359">
        <w:rPr>
          <w:rFonts w:ascii="GHEA Grapalat" w:hAnsi="GHEA Grapalat"/>
          <w:sz w:val="22"/>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 xml:space="preserve">ется в </w:t>
      </w:r>
      <w:r w:rsidRPr="00650DCD">
        <w:rPr>
          <w:rFonts w:ascii="GHEA Grapalat" w:hAnsi="GHEA Grapalat"/>
          <w:sz w:val="24"/>
          <w:szCs w:val="24"/>
        </w:rPr>
        <w:lastRenderedPageBreak/>
        <w:t>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w:t>
      </w:r>
      <w:r w:rsidRPr="009044F1">
        <w:rPr>
          <w:rFonts w:ascii="GHEA Grapalat" w:hAnsi="GHEA Grapalat"/>
          <w:sz w:val="24"/>
          <w:szCs w:val="24"/>
        </w:rPr>
        <w:lastRenderedPageBreak/>
        <w:t xml:space="preserve">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0E1845">
        <w:rPr>
          <w:rFonts w:ascii="GHEA Grapalat" w:hAnsi="GHEA Grapalat"/>
          <w:sz w:val="24"/>
          <w:szCs w:val="24"/>
          <w:lang w:val="hy-AM"/>
        </w:rPr>
        <w:t>7</w:t>
      </w:r>
      <w:r w:rsidRPr="009044F1">
        <w:rPr>
          <w:rFonts w:ascii="GHEA Grapalat" w:hAnsi="GHEA Grapalat"/>
          <w:sz w:val="24"/>
          <w:szCs w:val="24"/>
        </w:rPr>
        <w:t>"-</w:t>
      </w:r>
      <w:r w:rsidR="000E1845">
        <w:rPr>
          <w:rFonts w:ascii="GHEA Grapalat" w:hAnsi="GHEA Grapalat"/>
          <w:sz w:val="24"/>
          <w:szCs w:val="24"/>
          <w:lang w:val="hy-AM"/>
        </w:rPr>
        <w:t>o</w:t>
      </w:r>
      <w:r w:rsidRPr="009044F1">
        <w:rPr>
          <w:rFonts w:ascii="GHEA Grapalat" w:hAnsi="GHEA Grapalat"/>
          <w:sz w:val="24"/>
          <w:szCs w:val="24"/>
        </w:rPr>
        <w:t>й день в "</w:t>
      </w:r>
      <w:r w:rsidR="000E1845">
        <w:rPr>
          <w:rFonts w:ascii="GHEA Grapalat" w:hAnsi="GHEA Grapalat"/>
          <w:sz w:val="24"/>
          <w:szCs w:val="24"/>
          <w:lang w:val="hy-AM"/>
        </w:rPr>
        <w:t>10:30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E1845" w:rsidRPr="00C74F2A">
        <w:rPr>
          <w:rFonts w:ascii="GHEA Grapalat" w:hAnsi="GHEA Grapalat"/>
          <w:b/>
          <w:bCs/>
          <w:sz w:val="22"/>
        </w:rPr>
        <w:t xml:space="preserve">на день приема заявок по курсу </w:t>
      </w:r>
      <w:r w:rsidR="000E1845">
        <w:rPr>
          <w:rFonts w:ascii="GHEA Grapalat" w:hAnsi="GHEA Grapalat"/>
          <w:b/>
          <w:bCs/>
        </w:rPr>
        <w:t>ЦБ</w:t>
      </w:r>
      <w:r w:rsidR="000E1845">
        <w:rPr>
          <w:rStyle w:val="FootnoteReference"/>
          <w:rFonts w:ascii="GHEA Grapalat" w:hAnsi="GHEA Grapalat"/>
          <w:i w:val="0"/>
          <w:sz w:val="24"/>
          <w:szCs w:val="24"/>
        </w:rPr>
        <w:t xml:space="preserve"> </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lastRenderedPageBreak/>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9"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10"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w:t>
      </w:r>
      <w:r w:rsidRPr="009044F1">
        <w:rPr>
          <w:rFonts w:ascii="GHEA Grapalat" w:hAnsi="GHEA Grapalat"/>
        </w:rPr>
        <w:lastRenderedPageBreak/>
        <w:t xml:space="preserve">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11"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w:t>
      </w:r>
      <w:r w:rsidRPr="00544A12">
        <w:rPr>
          <w:rFonts w:ascii="GHEA Grapalat" w:hAnsi="GHEA Grapalat" w:cs="Sylfaen"/>
        </w:rPr>
        <w:lastRenderedPageBreak/>
        <w:t>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97114F"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w:t>
      </w:r>
      <w:r w:rsidR="003D57AD" w:rsidRPr="0097114F">
        <w:rPr>
          <w:rFonts w:ascii="GHEA Grapalat" w:hAnsi="GHEA Grapalat"/>
          <w:b/>
        </w:rPr>
        <w:t>приложение 4. 2</w:t>
      </w:r>
      <w:r w:rsidR="003D57AD" w:rsidRPr="00174059">
        <w:rPr>
          <w:rFonts w:ascii="GHEA Grapalat" w:hAnsi="GHEA Grapalat"/>
        </w:rPr>
        <w:t>) или наличных денег.</w:t>
      </w:r>
    </w:p>
    <w:p w:rsidR="003D57AD" w:rsidRPr="003D57AD" w:rsidRDefault="003D57AD" w:rsidP="00801A4F">
      <w:pPr>
        <w:widowControl w:val="0"/>
        <w:tabs>
          <w:tab w:val="left" w:pos="1276"/>
        </w:tabs>
        <w:spacing w:after="160"/>
        <w:ind w:firstLine="567"/>
        <w:jc w:val="both"/>
        <w:rPr>
          <w:rFonts w:ascii="GHEA Grapalat" w:hAnsi="GHEA Grapalat"/>
          <w:lang w:val="hy-AM"/>
        </w:rPr>
      </w:pP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w:t>
      </w:r>
      <w:r w:rsidR="00571E4C" w:rsidRPr="00BF3E44">
        <w:rPr>
          <w:rFonts w:ascii="GHEA Grapalat" w:hAnsi="GHEA Grapalat" w:cs="Sylfaen"/>
        </w:rPr>
        <w:lastRenderedPageBreak/>
        <w:t xml:space="preserve">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12"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6"/>
        <w:t>12</w:t>
      </w:r>
      <w:r w:rsidR="00A6609C" w:rsidRPr="0027573B">
        <w:rPr>
          <w:rFonts w:ascii="GHEA Grapalat" w:hAnsi="GHEA Grapalat"/>
        </w:rPr>
        <w:t xml:space="preserve"> </w:t>
      </w:r>
      <w:r w:rsidR="00853CBA" w:rsidRPr="0027573B">
        <w:rPr>
          <w:rFonts w:ascii="GHEA Grapalat" w:hAnsi="GHEA Grapalat"/>
        </w:rPr>
        <w:t>.</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w:t>
      </w:r>
      <w:r w:rsidRPr="0014372B">
        <w:rPr>
          <w:rFonts w:ascii="GHEA Grapalat" w:hAnsi="GHEA Grapalat" w:cs="Sylfaen"/>
          <w:lang w:val="hy-AM"/>
        </w:rPr>
        <w:lastRenderedPageBreak/>
        <w:t xml:space="preserve">(соглашений),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97114F" w:rsidRPr="0097114F">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7114F">
        <w:rPr>
          <w:rFonts w:ascii="GHEA Grapalat" w:hAnsi="GHEA Grapalat"/>
          <w:lang w:val="hy-AM"/>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w:t>
      </w:r>
      <w:r w:rsidR="00125AA6" w:rsidRPr="009044F1">
        <w:rPr>
          <w:rFonts w:ascii="GHEA Grapalat" w:hAnsi="GHEA Grapalat"/>
        </w:rPr>
        <w:lastRenderedPageBreak/>
        <w:t>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13"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мотивированному решению </w:t>
      </w:r>
      <w:r w:rsidRPr="00570BBD">
        <w:rPr>
          <w:rFonts w:ascii="GHEA Grapalat" w:hAnsi="GHEA Grapalat"/>
        </w:rPr>
        <w:lastRenderedPageBreak/>
        <w:t>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w:t>
      </w:r>
      <w:r w:rsidRPr="002658C9">
        <w:rPr>
          <w:rFonts w:ascii="GHEA Grapalat" w:hAnsi="GHEA Grapalat"/>
        </w:rPr>
        <w:lastRenderedPageBreak/>
        <w:t>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312B4E" w:rsidRDefault="00312B4E" w:rsidP="00B46D58">
      <w:pPr>
        <w:pStyle w:val="norm"/>
        <w:widowControl w:val="0"/>
        <w:spacing w:after="160" w:line="240" w:lineRule="auto"/>
        <w:ind w:firstLine="284"/>
        <w:jc w:val="right"/>
        <w:rPr>
          <w:rFonts w:ascii="GHEA Grapalat" w:hAnsi="GHEA Grapalat"/>
          <w:b/>
          <w:sz w:val="24"/>
          <w:szCs w:val="24"/>
        </w:rPr>
      </w:pPr>
    </w:p>
    <w:p w:rsidR="00312B4E" w:rsidRDefault="00312B4E" w:rsidP="00B46D58">
      <w:pPr>
        <w:pStyle w:val="norm"/>
        <w:widowControl w:val="0"/>
        <w:spacing w:after="160" w:line="240" w:lineRule="auto"/>
        <w:ind w:firstLine="284"/>
        <w:jc w:val="right"/>
        <w:rPr>
          <w:rFonts w:ascii="GHEA Grapalat" w:hAnsi="GHEA Grapalat"/>
          <w:b/>
          <w:sz w:val="24"/>
          <w:szCs w:val="24"/>
        </w:rPr>
      </w:pPr>
    </w:p>
    <w:p w:rsidR="00312B4E" w:rsidRDefault="00312B4E" w:rsidP="00B46D58">
      <w:pPr>
        <w:pStyle w:val="norm"/>
        <w:widowControl w:val="0"/>
        <w:spacing w:after="160" w:line="240" w:lineRule="auto"/>
        <w:ind w:firstLine="284"/>
        <w:jc w:val="right"/>
        <w:rPr>
          <w:rFonts w:ascii="GHEA Grapalat" w:hAnsi="GHEA Grapalat"/>
          <w:b/>
          <w:sz w:val="24"/>
          <w:szCs w:val="24"/>
        </w:rPr>
      </w:pPr>
    </w:p>
    <w:p w:rsidR="00312B4E" w:rsidRDefault="00312B4E" w:rsidP="00B46D58">
      <w:pPr>
        <w:pStyle w:val="norm"/>
        <w:widowControl w:val="0"/>
        <w:spacing w:after="160" w:line="240" w:lineRule="auto"/>
        <w:ind w:firstLine="284"/>
        <w:jc w:val="right"/>
        <w:rPr>
          <w:rFonts w:ascii="GHEA Grapalat" w:hAnsi="GHEA Grapalat"/>
          <w:b/>
          <w:sz w:val="24"/>
          <w:szCs w:val="24"/>
        </w:rPr>
      </w:pPr>
    </w:p>
    <w:p w:rsidR="00312B4E" w:rsidRPr="00F677F1" w:rsidRDefault="00312B4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312B4E">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CF1730">
        <w:rPr>
          <w:rFonts w:ascii="GHEA Grapalat" w:hAnsi="GHEA Grapalat"/>
          <w:b/>
          <w:sz w:val="24"/>
          <w:szCs w:val="24"/>
        </w:rPr>
        <w:t>ԲԱ-ԳՀԱՊՁԲ-26/2</w:t>
      </w:r>
      <w:r w:rsidR="006132ED">
        <w:rPr>
          <w:rFonts w:ascii="GHEA Grapalat" w:hAnsi="GHEA Grapalat"/>
          <w:sz w:val="24"/>
          <w:szCs w:val="24"/>
        </w:rPr>
        <w:t>"</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lastRenderedPageBreak/>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CF1730">
        <w:rPr>
          <w:rFonts w:ascii="GHEA Grapalat" w:hAnsi="GHEA Grapalat"/>
        </w:rPr>
        <w:t>ԲԱ-ԳՀԱՊՁԲ-26/2</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CF1730">
        <w:rPr>
          <w:rFonts w:ascii="GHEA Grapalat" w:hAnsi="GHEA Grapalat"/>
        </w:rPr>
        <w:t>ԲԱ-ԳՀԱՊՁԲ-26/2</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w:t>
      </w:r>
      <w:r w:rsidR="00CF1730">
        <w:rPr>
          <w:rFonts w:ascii="GHEA Grapalat" w:hAnsi="GHEA Grapalat"/>
        </w:rPr>
        <w:t>ԲԱ-ԳՀԱՊՁԲ-26/2</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4"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CF1730">
        <w:rPr>
          <w:rFonts w:ascii="GHEA Grapalat" w:hAnsi="GHEA Grapalat"/>
          <w:b/>
          <w:sz w:val="24"/>
          <w:szCs w:val="24"/>
        </w:rPr>
        <w:t>ԲԱ-ԳՀԱՊՁԲ-26/2</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CF1730">
        <w:rPr>
          <w:rFonts w:ascii="GHEA Grapalat" w:hAnsi="GHEA Grapalat"/>
        </w:rPr>
        <w:t>ԲԱ-ԳՀԱՊՁԲ-26/2</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CF1730">
        <w:rPr>
          <w:rFonts w:ascii="GHEA Grapalat" w:hAnsi="GHEA Grapalat"/>
          <w:b/>
          <w:sz w:val="24"/>
          <w:szCs w:val="24"/>
        </w:rPr>
        <w:t>ԲԱ-ԳՀԱՊՁԲ-26/2</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D6AC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D6AC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D6AC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5D6AC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D6AC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D6AC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D6AC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5D6AC9"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5D6AC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D6AC9"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5D6AC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D6AC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6"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w:t>
      </w:r>
      <w:r w:rsidRPr="000306ED">
        <w:rPr>
          <w:rFonts w:ascii="GHEA Grapalat" w:hAnsi="GHEA Grapalat"/>
        </w:rPr>
        <w:lastRenderedPageBreak/>
        <w:t>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w:t>
      </w:r>
      <w:r w:rsidRPr="000306ED">
        <w:rPr>
          <w:rFonts w:ascii="GHEA Grapalat" w:hAnsi="GHEA Grapalat"/>
        </w:rPr>
        <w:lastRenderedPageBreak/>
        <w:t>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w:t>
      </w:r>
      <w:r w:rsidRPr="000306ED">
        <w:rPr>
          <w:rFonts w:ascii="GHEA Grapalat" w:hAnsi="GHEA Grapalat"/>
        </w:rPr>
        <w:lastRenderedPageBreak/>
        <w:t xml:space="preserve">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w:t>
      </w:r>
      <w:r w:rsidRPr="000306ED">
        <w:rPr>
          <w:rFonts w:ascii="GHEA Grapalat" w:hAnsi="GHEA Grapalat"/>
        </w:rPr>
        <w:lastRenderedPageBreak/>
        <w:t>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w:t>
      </w:r>
      <w:r w:rsidRPr="000306ED">
        <w:rPr>
          <w:rFonts w:ascii="GHEA Grapalat" w:hAnsi="GHEA Grapalat"/>
        </w:rPr>
        <w:lastRenderedPageBreak/>
        <w:t>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CF1730">
        <w:rPr>
          <w:rFonts w:ascii="GHEA Grapalat" w:hAnsi="GHEA Grapalat"/>
          <w:b/>
          <w:sz w:val="24"/>
          <w:szCs w:val="24"/>
        </w:rPr>
        <w:t>ԲԱ-ԳՀԱՊՁԲ-26/2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1"/>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CF1730">
        <w:rPr>
          <w:rFonts w:ascii="GHEA Grapalat" w:hAnsi="GHEA Grapalat"/>
          <w:spacing w:val="-6"/>
        </w:rPr>
        <w:t>ԲԱ-ԳՀԱՊՁԲ-26/2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CF1730">
        <w:rPr>
          <w:rFonts w:ascii="GHEA Grapalat" w:hAnsi="GHEA Grapalat"/>
          <w:i/>
          <w:sz w:val="22"/>
          <w:szCs w:val="22"/>
        </w:rPr>
        <w:t>ԲԱ-ԳՀԱՊՁԲ-26/2</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B138F3">
              <w:rPr>
                <w:rFonts w:ascii="GHEA Grapalat" w:hAnsi="GHEA Grapalat"/>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w:t>
            </w:r>
            <w:r w:rsidRPr="00B138F3">
              <w:rPr>
                <w:rFonts w:ascii="GHEA Grapalat" w:hAnsi="GHEA Grapalat"/>
                <w:sz w:val="18"/>
                <w:szCs w:val="18"/>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CF1730">
        <w:rPr>
          <w:rFonts w:ascii="GHEA Grapalat" w:hAnsi="GHEA Grapalat"/>
          <w:i/>
        </w:rPr>
        <w:t>ԲԱ-ԳՀԱՊՁԲ-26/2</w:t>
      </w:r>
      <w:r w:rsidRPr="00B138F3">
        <w:rPr>
          <w:rFonts w:ascii="GHEA Grapalat" w:hAnsi="GHEA Grapalat"/>
          <w:i/>
        </w:rPr>
        <w:t>-"</w:t>
      </w:r>
      <w:r w:rsidRPr="00B138F3">
        <w:rPr>
          <w:rStyle w:val="FootnoteReference"/>
          <w:rFonts w:ascii="GHEA Grapalat" w:hAnsi="GHEA Grapalat"/>
          <w:i/>
        </w:rPr>
        <w:footnoteReference w:customMarkFollows="1" w:id="15"/>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w:t>
            </w:r>
            <w:r w:rsidRPr="00B138F3">
              <w:rPr>
                <w:rFonts w:ascii="GHEA Grapalat" w:hAnsi="GHEA Grapalat"/>
                <w:sz w:val="18"/>
                <w:szCs w:val="18"/>
              </w:rPr>
              <w:lastRenderedPageBreak/>
              <w:t>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организацию </w:t>
            </w:r>
            <w:r w:rsidRPr="00B138F3">
              <w:rPr>
                <w:rFonts w:ascii="GHEA Grapalat" w:hAnsi="GHEA Grapalat"/>
                <w:sz w:val="18"/>
                <w:szCs w:val="18"/>
              </w:rPr>
              <w:lastRenderedPageBreak/>
              <w:t>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CF1730">
        <w:rPr>
          <w:rFonts w:ascii="GHEA Grapalat" w:hAnsi="GHEA Grapalat"/>
          <w:b/>
          <w:sz w:val="24"/>
          <w:szCs w:val="24"/>
        </w:rPr>
        <w:t>ԲԱ-ԳՀԱՊՁԲ-26/2</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7"/>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9"/>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lastRenderedPageBreak/>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w:t>
      </w:r>
      <w:r w:rsidRPr="00B138F3">
        <w:rPr>
          <w:rFonts w:ascii="GHEA Grapalat" w:hAnsi="GHEA Grapalat"/>
        </w:rPr>
        <w:lastRenderedPageBreak/>
        <w:t>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3"/>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8"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уведомления дня, </w:t>
      </w:r>
      <w:r w:rsidRPr="00B138F3">
        <w:rPr>
          <w:rFonts w:ascii="GHEA Grapalat" w:hAnsi="GHEA Grapalat"/>
          <w:spacing w:val="-6"/>
        </w:rPr>
        <w:lastRenderedPageBreak/>
        <w:t>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9"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20"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21"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22" w:author="Inesa Kocharyan" w:date="2025-02-19T10:34:00Z">
            <w:rPr>
              <w:rFonts w:ascii="GHEA Grapalat" w:hAnsi="GHEA Grapalat"/>
            </w:rPr>
          </w:rPrChange>
        </w:rPr>
        <w:sectPr w:rsidR="00071D1C" w:rsidRPr="00FB29E1" w:rsidSect="000811C1">
          <w:footerReference w:type="default" r:id="rId8"/>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1419"/>
        <w:gridCol w:w="3349"/>
        <w:gridCol w:w="620"/>
        <w:gridCol w:w="2772"/>
        <w:gridCol w:w="488"/>
        <w:gridCol w:w="992"/>
        <w:gridCol w:w="1134"/>
        <w:gridCol w:w="851"/>
        <w:gridCol w:w="1872"/>
        <w:gridCol w:w="679"/>
        <w:gridCol w:w="1426"/>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F039FA">
        <w:trPr>
          <w:trHeight w:val="219"/>
          <w:jc w:val="center"/>
        </w:trPr>
        <w:tc>
          <w:tcPr>
            <w:tcW w:w="74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419"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334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620"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6"/>
              <w:t>**</w:t>
            </w:r>
          </w:p>
        </w:tc>
        <w:tc>
          <w:tcPr>
            <w:tcW w:w="2772"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488"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92"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1"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977"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F039FA">
        <w:trPr>
          <w:trHeight w:val="445"/>
          <w:jc w:val="center"/>
        </w:trPr>
        <w:tc>
          <w:tcPr>
            <w:tcW w:w="748" w:type="dxa"/>
            <w:vMerge/>
            <w:vAlign w:val="center"/>
          </w:tcPr>
          <w:p w:rsidR="00071D1C" w:rsidRPr="00B138F3" w:rsidRDefault="00071D1C" w:rsidP="00B46D58">
            <w:pPr>
              <w:widowControl w:val="0"/>
              <w:jc w:val="center"/>
              <w:rPr>
                <w:rFonts w:ascii="GHEA Grapalat" w:hAnsi="GHEA Grapalat"/>
                <w:sz w:val="16"/>
                <w:szCs w:val="16"/>
              </w:rPr>
            </w:pPr>
          </w:p>
        </w:tc>
        <w:tc>
          <w:tcPr>
            <w:tcW w:w="1419" w:type="dxa"/>
            <w:vMerge/>
            <w:vAlign w:val="center"/>
          </w:tcPr>
          <w:p w:rsidR="00071D1C" w:rsidRPr="00B138F3" w:rsidRDefault="00071D1C" w:rsidP="00B46D58">
            <w:pPr>
              <w:widowControl w:val="0"/>
              <w:jc w:val="center"/>
              <w:rPr>
                <w:rFonts w:ascii="GHEA Grapalat" w:hAnsi="GHEA Grapalat"/>
                <w:sz w:val="16"/>
                <w:szCs w:val="16"/>
              </w:rPr>
            </w:pPr>
          </w:p>
        </w:tc>
        <w:tc>
          <w:tcPr>
            <w:tcW w:w="3349" w:type="dxa"/>
            <w:vMerge/>
            <w:vAlign w:val="center"/>
          </w:tcPr>
          <w:p w:rsidR="00071D1C" w:rsidRPr="00B138F3" w:rsidRDefault="00071D1C" w:rsidP="00B46D58">
            <w:pPr>
              <w:widowControl w:val="0"/>
              <w:jc w:val="center"/>
              <w:rPr>
                <w:rFonts w:ascii="GHEA Grapalat" w:hAnsi="GHEA Grapalat"/>
                <w:sz w:val="16"/>
                <w:szCs w:val="16"/>
              </w:rPr>
            </w:pPr>
          </w:p>
        </w:tc>
        <w:tc>
          <w:tcPr>
            <w:tcW w:w="620" w:type="dxa"/>
            <w:vMerge/>
            <w:vAlign w:val="center"/>
          </w:tcPr>
          <w:p w:rsidR="00071D1C" w:rsidRPr="00B138F3" w:rsidRDefault="00071D1C" w:rsidP="00B46D58">
            <w:pPr>
              <w:widowControl w:val="0"/>
              <w:jc w:val="center"/>
              <w:rPr>
                <w:rFonts w:ascii="GHEA Grapalat" w:hAnsi="GHEA Grapalat"/>
                <w:sz w:val="16"/>
                <w:szCs w:val="16"/>
              </w:rPr>
            </w:pPr>
          </w:p>
        </w:tc>
        <w:tc>
          <w:tcPr>
            <w:tcW w:w="2772" w:type="dxa"/>
            <w:vMerge/>
            <w:vAlign w:val="center"/>
          </w:tcPr>
          <w:p w:rsidR="00071D1C" w:rsidRPr="00B138F3" w:rsidRDefault="00071D1C" w:rsidP="00B46D58">
            <w:pPr>
              <w:widowControl w:val="0"/>
              <w:jc w:val="center"/>
              <w:rPr>
                <w:rFonts w:ascii="GHEA Grapalat" w:hAnsi="GHEA Grapalat"/>
                <w:sz w:val="16"/>
                <w:szCs w:val="16"/>
              </w:rPr>
            </w:pPr>
          </w:p>
        </w:tc>
        <w:tc>
          <w:tcPr>
            <w:tcW w:w="488"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187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79"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7"/>
              <w:t>***</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8A517D" w:rsidRDefault="00F039FA" w:rsidP="00F039FA">
            <w:pPr>
              <w:jc w:val="center"/>
              <w:rPr>
                <w:rFonts w:ascii="GHEA Grapalat" w:hAnsi="GHEA Grapalat"/>
                <w:sz w:val="20"/>
                <w:lang w:val="en-US"/>
              </w:rPr>
            </w:pPr>
            <w:r w:rsidRPr="003D7A4B">
              <w:rPr>
                <w:rFonts w:ascii="GHEA Grapalat" w:hAnsi="GHEA Grapalat"/>
                <w:sz w:val="20"/>
              </w:rPr>
              <w:t>30211220</w:t>
            </w:r>
          </w:p>
        </w:tc>
        <w:tc>
          <w:tcPr>
            <w:tcW w:w="3349" w:type="dxa"/>
            <w:vAlign w:val="center"/>
          </w:tcPr>
          <w:p w:rsidR="00F039FA" w:rsidRPr="003D7A4B" w:rsidRDefault="00F039FA" w:rsidP="00F039FA">
            <w:pPr>
              <w:jc w:val="center"/>
              <w:rPr>
                <w:rFonts w:ascii="GHEA Grapalat" w:hAnsi="GHEA Grapalat"/>
                <w:sz w:val="20"/>
              </w:rPr>
            </w:pPr>
            <w:r w:rsidRPr="003D7A4B">
              <w:rPr>
                <w:rFonts w:ascii="GHEA Grapalat" w:hAnsi="GHEA Grapalat"/>
                <w:sz w:val="20"/>
              </w:rPr>
              <w:t>Настольный ПК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pStyle w:val="NormalWeb"/>
              <w:rPr>
                <w:rFonts w:ascii="GHEA Grapalat" w:hAnsi="GHEA Grapalat"/>
                <w:sz w:val="16"/>
                <w:szCs w:val="20"/>
              </w:rPr>
            </w:pPr>
            <w:r w:rsidRPr="00F039FA">
              <w:rPr>
                <w:rFonts w:ascii="GHEA Grapalat" w:hAnsi="GHEA Grapalat"/>
                <w:sz w:val="16"/>
                <w:szCs w:val="20"/>
              </w:rPr>
              <w:t>Модель процессора: не менее Intel Core i5 14600K, оперативная память: не менее 16 ГБ, частота оперативной памяти: 3200 МГц или выше, SSD-накопитель: не менее 512 ГБ, блок питания: 600 Вт, клавиатура + мышь.</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3B6EB3" w:rsidRDefault="00F039FA" w:rsidP="00F039FA">
            <w:pPr>
              <w:jc w:val="center"/>
              <w:rPr>
                <w:rFonts w:asciiTheme="minorHAnsi" w:hAnsiTheme="minorHAnsi"/>
                <w:sz w:val="20"/>
                <w:lang w:val="en-US"/>
              </w:rPr>
            </w:pPr>
            <w:r>
              <w:rPr>
                <w:rFonts w:asciiTheme="minorHAnsi" w:hAnsiTheme="minorHAnsi"/>
                <w:sz w:val="20"/>
                <w:lang w:val="hy-AM"/>
              </w:rPr>
              <w:t>410</w:t>
            </w:r>
            <w:r>
              <w:rPr>
                <w:rFonts w:asciiTheme="minorHAnsi" w:hAnsiTheme="minorHAnsi"/>
                <w:sz w:val="20"/>
                <w:lang w:val="en-US"/>
              </w:rPr>
              <w:t>000</w:t>
            </w:r>
          </w:p>
        </w:tc>
        <w:tc>
          <w:tcPr>
            <w:tcW w:w="1134" w:type="dxa"/>
            <w:vAlign w:val="center"/>
          </w:tcPr>
          <w:p w:rsidR="00F039FA" w:rsidRPr="003B6EB3" w:rsidRDefault="00F039FA" w:rsidP="00F039FA">
            <w:pPr>
              <w:jc w:val="center"/>
              <w:rPr>
                <w:rFonts w:asciiTheme="minorHAnsi" w:hAnsiTheme="minorHAnsi"/>
                <w:sz w:val="20"/>
                <w:lang w:val="en-US"/>
              </w:rPr>
            </w:pPr>
            <w:r>
              <w:rPr>
                <w:rFonts w:asciiTheme="minorHAnsi" w:hAnsiTheme="minorHAnsi"/>
                <w:sz w:val="20"/>
                <w:lang w:val="hy-AM"/>
              </w:rPr>
              <w:t>820</w:t>
            </w:r>
            <w:r>
              <w:rPr>
                <w:rFonts w:asciiTheme="minorHAnsi" w:hAnsiTheme="minorHAnsi"/>
                <w:sz w:val="20"/>
                <w:lang w:val="en-US"/>
              </w:rPr>
              <w:t>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2</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lastRenderedPageBreak/>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1426" w:type="dxa"/>
          </w:tcPr>
          <w:p w:rsidR="00F039FA" w:rsidRDefault="00F039FA" w:rsidP="00F039FA">
            <w:r w:rsidRPr="008D7F66">
              <w:rPr>
                <w:rFonts w:ascii="GHEA Grapalat" w:hAnsi="GHEA Grapalat" w:cs="Arial"/>
                <w:sz w:val="16"/>
                <w:szCs w:val="16"/>
                <w:lang w:val="hy-AM"/>
              </w:rPr>
              <w:t xml:space="preserve">Поставка осуществляется после вступления договора в силу, до </w:t>
            </w:r>
            <w:r>
              <w:rPr>
                <w:rFonts w:ascii="GHEA Grapalat" w:hAnsi="GHEA Grapalat" w:cs="Arial"/>
                <w:sz w:val="16"/>
                <w:szCs w:val="16"/>
                <w:lang w:val="hy-AM"/>
              </w:rPr>
              <w:t>30</w:t>
            </w:r>
            <w:r w:rsidRPr="008D7F66">
              <w:rPr>
                <w:rFonts w:ascii="GHEA Grapalat" w:hAnsi="GHEA Grapalat" w:cs="Arial"/>
                <w:sz w:val="16"/>
                <w:szCs w:val="16"/>
                <w:lang w:val="hy-AM"/>
              </w:rPr>
              <w:t>.</w:t>
            </w:r>
            <w:r w:rsidRPr="008D7F66">
              <w:rPr>
                <w:rFonts w:ascii="GHEA Grapalat" w:hAnsi="GHEA Grapalat" w:cs="Arial"/>
                <w:sz w:val="16"/>
                <w:szCs w:val="16"/>
              </w:rPr>
              <w:t>0</w:t>
            </w:r>
            <w:r>
              <w:rPr>
                <w:rFonts w:ascii="GHEA Grapalat" w:hAnsi="GHEA Grapalat" w:cs="Arial"/>
                <w:sz w:val="16"/>
                <w:szCs w:val="16"/>
                <w:lang w:val="hy-AM"/>
              </w:rPr>
              <w:t>4</w:t>
            </w:r>
            <w:r w:rsidRPr="008D7F66">
              <w:rPr>
                <w:sz w:val="16"/>
                <w:szCs w:val="16"/>
                <w:lang w:val="hy-AM"/>
              </w:rPr>
              <w:t xml:space="preserve">. </w:t>
            </w:r>
            <w:r w:rsidRPr="008D7F66">
              <w:rPr>
                <w:rFonts w:ascii="GHEA Grapalat" w:hAnsi="GHEA Grapalat" w:cs="Arial"/>
                <w:sz w:val="16"/>
                <w:szCs w:val="16"/>
                <w:lang w:val="hy-AM"/>
              </w:rPr>
              <w:t>202</w:t>
            </w:r>
            <w:r>
              <w:rPr>
                <w:rFonts w:ascii="GHEA Grapalat" w:hAnsi="GHEA Grapalat" w:cs="Arial"/>
                <w:sz w:val="16"/>
                <w:szCs w:val="16"/>
                <w:lang w:val="hy-AM"/>
              </w:rPr>
              <w:t>6</w:t>
            </w:r>
            <w:r w:rsidRPr="008D7F66">
              <w:rPr>
                <w:rFonts w:ascii="GHEA Grapalat" w:hAnsi="GHEA Grapalat" w:cs="Arial"/>
                <w:sz w:val="16"/>
                <w:szCs w:val="16"/>
                <w:lang w:val="hy-AM"/>
              </w:rPr>
              <w:t xml:space="preserve">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0330EC" w:rsidRDefault="00F039FA" w:rsidP="00F039FA">
            <w:pPr>
              <w:jc w:val="center"/>
              <w:rPr>
                <w:rFonts w:ascii="GHEA Grapalat" w:hAnsi="GHEA Grapalat"/>
                <w:sz w:val="20"/>
              </w:rPr>
            </w:pPr>
            <w:r w:rsidRPr="000330EC">
              <w:rPr>
                <w:rFonts w:ascii="Merriweather" w:hAnsi="Merriweather"/>
                <w:sz w:val="20"/>
                <w:szCs w:val="20"/>
              </w:rPr>
              <w:t>30211200</w:t>
            </w:r>
            <w:r w:rsidRPr="000330EC">
              <w:rPr>
                <w:rFonts w:asciiTheme="minorHAnsi" w:hAnsiTheme="minorHAnsi"/>
                <w:sz w:val="20"/>
                <w:szCs w:val="20"/>
                <w:lang w:val="hy-AM"/>
              </w:rPr>
              <w:t>/1</w:t>
            </w:r>
          </w:p>
        </w:tc>
        <w:tc>
          <w:tcPr>
            <w:tcW w:w="3349" w:type="dxa"/>
            <w:vAlign w:val="center"/>
          </w:tcPr>
          <w:p w:rsidR="00F039FA" w:rsidRPr="000330EC" w:rsidRDefault="00F039FA" w:rsidP="00F039FA">
            <w:pPr>
              <w:jc w:val="center"/>
              <w:rPr>
                <w:rFonts w:ascii="GHEA Grapalat" w:hAnsi="GHEA Grapalat"/>
                <w:sz w:val="20"/>
              </w:rPr>
            </w:pPr>
            <w:r w:rsidRPr="002C0474">
              <w:rPr>
                <w:rFonts w:ascii="Sylfaen" w:hAnsi="Sylfaen" w:cs="Arial"/>
                <w:sz w:val="20"/>
                <w:szCs w:val="20"/>
              </w:rPr>
              <w:t>Ноутбук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pStyle w:val="NormalWeb"/>
              <w:rPr>
                <w:rFonts w:ascii="GHEA Grapalat" w:hAnsi="GHEA Grapalat"/>
                <w:sz w:val="16"/>
                <w:szCs w:val="20"/>
                <w:lang w:val="hy-AM"/>
              </w:rPr>
            </w:pPr>
            <w:r w:rsidRPr="00F039FA">
              <w:rPr>
                <w:rFonts w:ascii="GHEA Grapalat" w:hAnsi="GHEA Grapalat"/>
                <w:sz w:val="16"/>
                <w:szCs w:val="20"/>
                <w:lang w:val="hy-AM"/>
              </w:rPr>
              <w:t>Диагональ экрана 15,1 дюйма, OLED, 2560x1600 (16:10), частота обновления 165 Гц, процессор минимум Core i7 14700HX Raptor Lake (14-го поколения), оперативная память минимум DDR5 16 ГБ, встроенная память минимум 1 ТБ SSD M.2 NVMe, видеокарта NVIDIA GeForce RTX 5060 8 ГБ GDDR7, HDMI v 2.1, USB A 5 Гбит/с (3.2 gen1) 3 шт., USB C 10 Гбит/с (3.2 gen2) 2 шт., LAN (RJ-45), Wi-Fi 7 (802.11be), Bluetooth v 5.4, веб-камера 2560x1920 (Quad HD), вес 1,9 кг, Power Delivery, материал корпуса: алюминий и пластик</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0330EC" w:rsidRDefault="00F039FA" w:rsidP="00F039FA">
            <w:pPr>
              <w:jc w:val="center"/>
              <w:rPr>
                <w:rFonts w:asciiTheme="minorHAnsi" w:hAnsiTheme="minorHAnsi"/>
                <w:sz w:val="20"/>
                <w:lang w:val="en-US"/>
              </w:rPr>
            </w:pPr>
            <w:r w:rsidRPr="000330EC">
              <w:rPr>
                <w:rFonts w:asciiTheme="minorHAnsi" w:hAnsiTheme="minorHAnsi"/>
                <w:sz w:val="20"/>
                <w:lang w:val="en-US"/>
              </w:rPr>
              <w:t>7</w:t>
            </w:r>
            <w:r>
              <w:rPr>
                <w:rFonts w:asciiTheme="minorHAnsi" w:hAnsiTheme="minorHAnsi"/>
                <w:sz w:val="20"/>
                <w:lang w:val="en-US"/>
              </w:rPr>
              <w:t>3</w:t>
            </w:r>
            <w:r w:rsidRPr="000330EC">
              <w:rPr>
                <w:rFonts w:asciiTheme="minorHAnsi" w:hAnsiTheme="minorHAnsi"/>
                <w:sz w:val="20"/>
                <w:lang w:val="en-US"/>
              </w:rPr>
              <w:t>0000</w:t>
            </w:r>
          </w:p>
        </w:tc>
        <w:tc>
          <w:tcPr>
            <w:tcW w:w="1134" w:type="dxa"/>
            <w:vAlign w:val="center"/>
          </w:tcPr>
          <w:p w:rsidR="00F039FA" w:rsidRPr="000330EC" w:rsidRDefault="00F039FA" w:rsidP="00F039FA">
            <w:pPr>
              <w:jc w:val="center"/>
              <w:rPr>
                <w:rFonts w:asciiTheme="minorHAnsi" w:hAnsiTheme="minorHAnsi"/>
                <w:sz w:val="20"/>
                <w:lang w:val="en-US"/>
              </w:rPr>
            </w:pPr>
            <w:r w:rsidRPr="000330EC">
              <w:rPr>
                <w:rFonts w:asciiTheme="minorHAnsi" w:hAnsiTheme="minorHAnsi"/>
                <w:sz w:val="20"/>
                <w:lang w:val="en-US"/>
              </w:rPr>
              <w:t>7</w:t>
            </w:r>
            <w:r>
              <w:rPr>
                <w:rFonts w:asciiTheme="minorHAnsi" w:hAnsiTheme="minorHAnsi"/>
                <w:sz w:val="20"/>
                <w:lang w:val="en-US"/>
              </w:rPr>
              <w:t>3</w:t>
            </w:r>
            <w:r w:rsidRPr="000330EC">
              <w:rPr>
                <w:rFonts w:asciiTheme="minorHAnsi" w:hAnsiTheme="minorHAnsi"/>
                <w:sz w:val="20"/>
                <w:lang w:val="en-US"/>
              </w:rPr>
              <w:t>0000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2C0474" w:rsidRDefault="00F039FA" w:rsidP="00F039FA">
            <w:pPr>
              <w:jc w:val="center"/>
              <w:rPr>
                <w:rFonts w:ascii="Merriweather" w:hAnsi="Merriweather"/>
                <w:sz w:val="20"/>
                <w:szCs w:val="20"/>
                <w:lang w:val="en-US"/>
              </w:rPr>
            </w:pPr>
            <w:r w:rsidRPr="002C0474">
              <w:rPr>
                <w:rFonts w:ascii="Merriweather" w:hAnsi="Merriweather"/>
                <w:sz w:val="20"/>
                <w:szCs w:val="20"/>
              </w:rPr>
              <w:t>30211200</w:t>
            </w:r>
            <w:r w:rsidRPr="002C0474">
              <w:rPr>
                <w:rFonts w:asciiTheme="minorHAnsi" w:hAnsiTheme="minorHAnsi"/>
                <w:sz w:val="20"/>
                <w:szCs w:val="20"/>
                <w:lang w:val="hy-AM"/>
              </w:rPr>
              <w:t>/</w:t>
            </w:r>
            <w:r w:rsidRPr="002C0474">
              <w:rPr>
                <w:rFonts w:asciiTheme="minorHAnsi" w:hAnsiTheme="minorHAnsi"/>
                <w:sz w:val="20"/>
                <w:szCs w:val="20"/>
                <w:lang w:val="en-US"/>
              </w:rPr>
              <w:t>2</w:t>
            </w:r>
          </w:p>
        </w:tc>
        <w:tc>
          <w:tcPr>
            <w:tcW w:w="3349" w:type="dxa"/>
            <w:vAlign w:val="center"/>
          </w:tcPr>
          <w:p w:rsidR="00F039FA" w:rsidRPr="002C0474" w:rsidRDefault="00F039FA" w:rsidP="00F039FA">
            <w:pPr>
              <w:jc w:val="center"/>
              <w:rPr>
                <w:rFonts w:ascii="Sylfaen" w:hAnsi="Sylfaen" w:cs="Arial"/>
                <w:sz w:val="20"/>
                <w:szCs w:val="20"/>
              </w:rPr>
            </w:pPr>
            <w:r w:rsidRPr="002C0474">
              <w:rPr>
                <w:rFonts w:ascii="Sylfaen" w:hAnsi="Sylfaen" w:cs="Arial"/>
                <w:sz w:val="20"/>
                <w:szCs w:val="20"/>
              </w:rPr>
              <w:t>Ноутбук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pStyle w:val="NormalWeb"/>
              <w:rPr>
                <w:rFonts w:ascii="GHEA Grapalat" w:hAnsi="GHEA Grapalat"/>
                <w:sz w:val="16"/>
                <w:szCs w:val="20"/>
              </w:rPr>
            </w:pPr>
            <w:r w:rsidRPr="00F039FA">
              <w:rPr>
                <w:rFonts w:ascii="GHEA Grapalat" w:hAnsi="GHEA Grapalat"/>
                <w:sz w:val="16"/>
                <w:szCs w:val="20"/>
                <w:lang w:val="hy-AM"/>
              </w:rPr>
              <w:t>Экран 16 дюймов, 1920x1200 FHD+</w:t>
            </w:r>
            <w:r w:rsidRPr="00F039FA">
              <w:rPr>
                <w:rFonts w:ascii="GHEA Grapalat" w:hAnsi="GHEA Grapalat"/>
                <w:sz w:val="16"/>
                <w:szCs w:val="20"/>
              </w:rPr>
              <w:t xml:space="preserve">, </w:t>
            </w:r>
            <w:r w:rsidRPr="00F039FA">
              <w:rPr>
                <w:rFonts w:ascii="GHEA Grapalat" w:hAnsi="GHEA Grapalat"/>
                <w:sz w:val="16"/>
                <w:szCs w:val="20"/>
                <w:lang w:val="hy-AM"/>
              </w:rPr>
              <w:t>Процессор Intel Core Ultra 5 125U (14 потоков, 4,3 ГГц)</w:t>
            </w:r>
            <w:r w:rsidRPr="00F039FA">
              <w:rPr>
                <w:rFonts w:ascii="GHEA Grapalat" w:hAnsi="GHEA Grapalat"/>
                <w:sz w:val="16"/>
                <w:szCs w:val="20"/>
              </w:rPr>
              <w:t xml:space="preserve">, </w:t>
            </w:r>
            <w:r w:rsidRPr="00F039FA">
              <w:rPr>
                <w:rFonts w:ascii="GHEA Grapalat" w:hAnsi="GHEA Grapalat"/>
                <w:sz w:val="16"/>
                <w:szCs w:val="20"/>
                <w:lang w:val="hy-AM"/>
              </w:rPr>
              <w:t>SSD 512 ТБ</w:t>
            </w:r>
            <w:r w:rsidRPr="00F039FA">
              <w:rPr>
                <w:rFonts w:ascii="GHEA Grapalat" w:hAnsi="GHEA Grapalat"/>
                <w:sz w:val="16"/>
                <w:szCs w:val="20"/>
              </w:rPr>
              <w:t xml:space="preserve">, </w:t>
            </w:r>
            <w:r w:rsidRPr="00F039FA">
              <w:rPr>
                <w:rFonts w:ascii="GHEA Grapalat" w:hAnsi="GHEA Grapalat"/>
                <w:sz w:val="16"/>
                <w:szCs w:val="20"/>
                <w:lang w:val="hy-AM"/>
              </w:rPr>
              <w:t>ОЗУ 16 ГБ</w:t>
            </w:r>
            <w:r w:rsidRPr="00F039FA">
              <w:rPr>
                <w:rFonts w:ascii="GHEA Grapalat" w:hAnsi="GHEA Grapalat"/>
                <w:sz w:val="16"/>
                <w:szCs w:val="20"/>
              </w:rPr>
              <w:t xml:space="preserve">, </w:t>
            </w:r>
            <w:r w:rsidRPr="00F039FA">
              <w:rPr>
                <w:rFonts w:ascii="GHEA Grapalat" w:hAnsi="GHEA Grapalat"/>
                <w:sz w:val="16"/>
                <w:szCs w:val="20"/>
                <w:lang w:val="hy-AM"/>
              </w:rPr>
              <w:t>Видеокарта Intel Iris Plus Graphics</w:t>
            </w:r>
            <w:r w:rsidRPr="00F039FA">
              <w:rPr>
                <w:rFonts w:ascii="GHEA Grapalat" w:hAnsi="GHEA Grapalat"/>
                <w:sz w:val="16"/>
                <w:szCs w:val="20"/>
              </w:rPr>
              <w:t xml:space="preserve">, </w:t>
            </w:r>
            <w:r w:rsidRPr="00F039FA">
              <w:rPr>
                <w:rFonts w:ascii="GHEA Grapalat" w:hAnsi="GHEA Grapalat"/>
                <w:sz w:val="16"/>
                <w:szCs w:val="20"/>
                <w:lang w:val="hy-AM"/>
              </w:rPr>
              <w:t>Аудио Dolby Athmos</w:t>
            </w:r>
            <w:r w:rsidRPr="00F039FA">
              <w:rPr>
                <w:rFonts w:ascii="GHEA Grapalat" w:hAnsi="GHEA Grapalat"/>
                <w:sz w:val="16"/>
                <w:szCs w:val="20"/>
              </w:rPr>
              <w:t xml:space="preserve">, </w:t>
            </w:r>
            <w:r w:rsidRPr="00F039FA">
              <w:rPr>
                <w:rFonts w:ascii="GHEA Grapalat" w:hAnsi="GHEA Grapalat"/>
                <w:sz w:val="16"/>
                <w:szCs w:val="20"/>
                <w:lang w:val="hy-AM"/>
              </w:rPr>
              <w:t>Входы/выходы AUX, MicroSD, Type-C, USB 2.0, USB 3.0, LAN, HDMI</w:t>
            </w:r>
            <w:r w:rsidRPr="00F039FA">
              <w:rPr>
                <w:rFonts w:ascii="GHEA Grapalat" w:hAnsi="GHEA Grapalat"/>
                <w:sz w:val="16"/>
                <w:szCs w:val="20"/>
              </w:rPr>
              <w:t xml:space="preserve">, </w:t>
            </w:r>
            <w:r w:rsidRPr="00F039FA">
              <w:rPr>
                <w:rFonts w:ascii="GHEA Grapalat" w:hAnsi="GHEA Grapalat"/>
                <w:sz w:val="16"/>
                <w:szCs w:val="20"/>
                <w:lang w:val="hy-AM"/>
              </w:rPr>
              <w:t>Камера 1080p</w:t>
            </w:r>
            <w:r w:rsidRPr="00F039FA">
              <w:rPr>
                <w:rFonts w:ascii="GHEA Grapalat" w:hAnsi="GHEA Grapalat"/>
                <w:sz w:val="16"/>
                <w:szCs w:val="20"/>
              </w:rPr>
              <w:t xml:space="preserve">, </w:t>
            </w:r>
            <w:r w:rsidRPr="00F039FA">
              <w:rPr>
                <w:rFonts w:ascii="GHEA Grapalat" w:hAnsi="GHEA Grapalat"/>
                <w:sz w:val="16"/>
                <w:szCs w:val="20"/>
                <w:lang w:val="hy-AM"/>
              </w:rPr>
              <w:t>USB-порты 3</w:t>
            </w:r>
            <w:r w:rsidRPr="00F039FA">
              <w:rPr>
                <w:rFonts w:ascii="GHEA Grapalat" w:hAnsi="GHEA Grapalat"/>
                <w:sz w:val="16"/>
                <w:szCs w:val="20"/>
              </w:rPr>
              <w:t xml:space="preserve">, </w:t>
            </w:r>
            <w:r w:rsidRPr="00F039FA">
              <w:rPr>
                <w:rFonts w:ascii="GHEA Grapalat" w:hAnsi="GHEA Grapalat"/>
                <w:sz w:val="16"/>
                <w:szCs w:val="20"/>
                <w:lang w:val="hy-AM"/>
              </w:rPr>
              <w:t>Дисковод Нет</w:t>
            </w:r>
            <w:r w:rsidRPr="00F039FA">
              <w:rPr>
                <w:rFonts w:ascii="GHEA Grapalat" w:hAnsi="GHEA Grapalat"/>
                <w:sz w:val="16"/>
                <w:szCs w:val="20"/>
              </w:rPr>
              <w:t xml:space="preserve">, </w:t>
            </w:r>
            <w:r w:rsidRPr="00F039FA">
              <w:rPr>
                <w:rFonts w:ascii="GHEA Grapalat" w:hAnsi="GHEA Grapalat"/>
                <w:sz w:val="16"/>
                <w:szCs w:val="20"/>
                <w:lang w:val="hy-AM"/>
              </w:rPr>
              <w:t>Клавиатура с подсветкой Да</w:t>
            </w:r>
            <w:r w:rsidRPr="00F039FA">
              <w:rPr>
                <w:rFonts w:ascii="GHEA Grapalat" w:hAnsi="GHEA Grapalat"/>
                <w:sz w:val="16"/>
                <w:szCs w:val="20"/>
              </w:rPr>
              <w:t>,</w:t>
            </w:r>
            <w:r w:rsidRPr="00F039FA">
              <w:rPr>
                <w:rFonts w:ascii="GHEA Grapalat" w:hAnsi="GHEA Grapalat"/>
                <w:sz w:val="16"/>
                <w:szCs w:val="20"/>
                <w:lang w:val="hy-AM"/>
              </w:rPr>
              <w:br/>
              <w:t>Операционная система Не требуется</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2C0474" w:rsidRDefault="00F039FA" w:rsidP="00F039FA">
            <w:pPr>
              <w:jc w:val="center"/>
              <w:rPr>
                <w:rFonts w:asciiTheme="minorHAnsi" w:hAnsiTheme="minorHAnsi"/>
                <w:sz w:val="20"/>
              </w:rPr>
            </w:pPr>
            <w:r w:rsidRPr="002C0474">
              <w:rPr>
                <w:rFonts w:ascii="Sylfaen" w:hAnsi="Sylfaen"/>
                <w:sz w:val="20"/>
                <w:szCs w:val="20"/>
                <w:lang w:val="hy-AM"/>
              </w:rPr>
              <w:t>430000</w:t>
            </w:r>
          </w:p>
        </w:tc>
        <w:tc>
          <w:tcPr>
            <w:tcW w:w="1134" w:type="dxa"/>
            <w:vAlign w:val="center"/>
          </w:tcPr>
          <w:p w:rsidR="00F039FA" w:rsidRPr="002C0474" w:rsidRDefault="00F039FA" w:rsidP="00F039FA">
            <w:pPr>
              <w:jc w:val="center"/>
              <w:rPr>
                <w:rFonts w:asciiTheme="minorHAnsi" w:hAnsiTheme="minorHAnsi"/>
                <w:sz w:val="20"/>
              </w:rPr>
            </w:pPr>
            <w:r w:rsidRPr="002C0474">
              <w:rPr>
                <w:rFonts w:ascii="Sylfaen" w:hAnsi="Sylfaen"/>
                <w:sz w:val="20"/>
                <w:szCs w:val="20"/>
                <w:lang w:val="hy-AM"/>
              </w:rPr>
              <w:t>430000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7A3E84" w:rsidRDefault="00F039FA" w:rsidP="00F039FA">
            <w:pPr>
              <w:jc w:val="center"/>
              <w:rPr>
                <w:rFonts w:ascii="Merriweather" w:hAnsi="Merriweather"/>
                <w:sz w:val="20"/>
                <w:szCs w:val="20"/>
                <w:lang w:val="hy-AM"/>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lang w:val="hy-AM"/>
              </w:rPr>
              <w:t>3</w:t>
            </w:r>
          </w:p>
        </w:tc>
        <w:tc>
          <w:tcPr>
            <w:tcW w:w="3349" w:type="dxa"/>
            <w:vAlign w:val="center"/>
          </w:tcPr>
          <w:p w:rsidR="00F039FA" w:rsidRPr="002C0474" w:rsidRDefault="00F039FA" w:rsidP="00F039FA">
            <w:pPr>
              <w:jc w:val="center"/>
              <w:rPr>
                <w:rFonts w:ascii="Sylfaen" w:hAnsi="Sylfaen" w:cs="Arial"/>
                <w:sz w:val="20"/>
                <w:szCs w:val="20"/>
              </w:rPr>
            </w:pPr>
            <w:r w:rsidRPr="002C0474">
              <w:rPr>
                <w:rFonts w:ascii="Sylfaen" w:hAnsi="Sylfaen" w:cs="Arial"/>
                <w:sz w:val="20"/>
                <w:szCs w:val="20"/>
              </w:rPr>
              <w:t>Ноутбук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pStyle w:val="NormalWeb"/>
              <w:rPr>
                <w:rFonts w:ascii="GHEA Grapalat" w:hAnsi="GHEA Grapalat"/>
                <w:sz w:val="16"/>
                <w:szCs w:val="20"/>
                <w:lang w:val="hy-AM"/>
              </w:rPr>
            </w:pPr>
            <w:r w:rsidRPr="00F039FA">
              <w:rPr>
                <w:rFonts w:ascii="GHEA Grapalat" w:hAnsi="GHEA Grapalat"/>
                <w:sz w:val="16"/>
                <w:szCs w:val="20"/>
                <w:lang w:val="hy-AM"/>
              </w:rPr>
              <w:t>Процессор: минимум Ryzen 7/Intel Core i7, ОЗУ: минимум 16 ГБ DDR5/DDR4 2400 МГц, Размер экрана: 15,6 дюймов, Разрешение: минимум 1920x1080, Накопитель: SSD 500 ГБ, Цвет: серый/серебристый, Windows 11, 3 порта USB</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2C0474" w:rsidRDefault="00F039FA" w:rsidP="00F039FA">
            <w:pPr>
              <w:jc w:val="center"/>
              <w:rPr>
                <w:rFonts w:ascii="Sylfaen" w:hAnsi="Sylfaen"/>
                <w:sz w:val="20"/>
                <w:szCs w:val="20"/>
                <w:lang w:val="hy-AM"/>
              </w:rPr>
            </w:pPr>
            <w:r>
              <w:rPr>
                <w:rFonts w:ascii="Sylfaen" w:hAnsi="Sylfaen"/>
                <w:sz w:val="20"/>
                <w:szCs w:val="20"/>
                <w:lang w:val="hy-AM"/>
              </w:rPr>
              <w:t>300</w:t>
            </w:r>
            <w:r w:rsidRPr="002C0474">
              <w:rPr>
                <w:rFonts w:ascii="Sylfaen" w:hAnsi="Sylfaen"/>
                <w:sz w:val="20"/>
                <w:szCs w:val="20"/>
                <w:lang w:val="hy-AM"/>
              </w:rPr>
              <w:t>000</w:t>
            </w:r>
          </w:p>
        </w:tc>
        <w:tc>
          <w:tcPr>
            <w:tcW w:w="1134" w:type="dxa"/>
            <w:vAlign w:val="center"/>
          </w:tcPr>
          <w:p w:rsidR="00F039FA" w:rsidRPr="002C0474" w:rsidRDefault="00F039FA" w:rsidP="00F039FA">
            <w:pPr>
              <w:jc w:val="center"/>
              <w:rPr>
                <w:rFonts w:ascii="Sylfaen" w:hAnsi="Sylfaen"/>
                <w:sz w:val="20"/>
                <w:szCs w:val="20"/>
                <w:lang w:val="hy-AM"/>
              </w:rPr>
            </w:pPr>
            <w:r>
              <w:rPr>
                <w:rFonts w:ascii="Sylfaen" w:hAnsi="Sylfaen"/>
                <w:sz w:val="20"/>
                <w:szCs w:val="20"/>
                <w:lang w:val="hy-AM"/>
              </w:rPr>
              <w:t>300</w:t>
            </w:r>
            <w:r w:rsidRPr="002C0474">
              <w:rPr>
                <w:rFonts w:ascii="Sylfaen" w:hAnsi="Sylfaen"/>
                <w:sz w:val="20"/>
                <w:szCs w:val="20"/>
                <w:lang w:val="hy-AM"/>
              </w:rPr>
              <w:t>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7A3E84" w:rsidRDefault="00F039FA" w:rsidP="00F039FA">
            <w:pPr>
              <w:jc w:val="center"/>
              <w:rPr>
                <w:rFonts w:ascii="Merriweather" w:hAnsi="Merriweather"/>
                <w:sz w:val="20"/>
                <w:szCs w:val="20"/>
                <w:lang w:val="en-US"/>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lang w:val="en-US"/>
              </w:rPr>
              <w:t>4</w:t>
            </w:r>
          </w:p>
        </w:tc>
        <w:tc>
          <w:tcPr>
            <w:tcW w:w="3349" w:type="dxa"/>
            <w:vAlign w:val="center"/>
          </w:tcPr>
          <w:p w:rsidR="00F039FA" w:rsidRPr="002C0474" w:rsidRDefault="00F039FA" w:rsidP="00F039FA">
            <w:pPr>
              <w:jc w:val="center"/>
              <w:rPr>
                <w:rFonts w:ascii="Sylfaen" w:hAnsi="Sylfaen" w:cs="Arial"/>
                <w:sz w:val="20"/>
                <w:szCs w:val="20"/>
              </w:rPr>
            </w:pPr>
            <w:r w:rsidRPr="002C0474">
              <w:rPr>
                <w:rFonts w:ascii="Sylfaen" w:hAnsi="Sylfaen" w:cs="Arial"/>
                <w:sz w:val="20"/>
                <w:szCs w:val="20"/>
              </w:rPr>
              <w:t>Ноутбук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pStyle w:val="NormalWeb"/>
              <w:rPr>
                <w:rFonts w:ascii="GHEA Grapalat" w:hAnsi="GHEA Grapalat"/>
                <w:sz w:val="16"/>
                <w:szCs w:val="20"/>
                <w:lang w:val="hy-AM"/>
              </w:rPr>
            </w:pPr>
            <w:r w:rsidRPr="00F039FA">
              <w:rPr>
                <w:rFonts w:ascii="GHEA Grapalat" w:hAnsi="GHEA Grapalat"/>
                <w:sz w:val="16"/>
                <w:szCs w:val="20"/>
                <w:lang w:val="hy-AM"/>
              </w:rPr>
              <w:t>Процессор: минимум Intel Core i5/i7, ОЗУ: минимум 8 ГБ DDR4 2400 МГц, Диагональ экрана: 15,6 дюймов, Разрешение: минимум 1920x1080, Накопитель: SSD 500 ГБ, Цвет: серый/серебристый, 3 порта USB</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Default="00F039FA" w:rsidP="00F039FA">
            <w:pPr>
              <w:jc w:val="center"/>
              <w:rPr>
                <w:rFonts w:ascii="Sylfaen" w:hAnsi="Sylfaen"/>
                <w:sz w:val="20"/>
                <w:szCs w:val="20"/>
                <w:lang w:val="hy-AM"/>
              </w:rPr>
            </w:pPr>
            <w:r>
              <w:rPr>
                <w:rFonts w:ascii="Sylfaen" w:hAnsi="Sylfaen"/>
                <w:sz w:val="20"/>
                <w:szCs w:val="20"/>
                <w:lang w:val="en-US"/>
              </w:rPr>
              <w:t>265</w:t>
            </w:r>
            <w:r w:rsidRPr="002C0474">
              <w:rPr>
                <w:rFonts w:ascii="Sylfaen" w:hAnsi="Sylfaen"/>
                <w:sz w:val="20"/>
                <w:szCs w:val="20"/>
                <w:lang w:val="hy-AM"/>
              </w:rPr>
              <w:t>000</w:t>
            </w:r>
          </w:p>
        </w:tc>
        <w:tc>
          <w:tcPr>
            <w:tcW w:w="1134" w:type="dxa"/>
            <w:vAlign w:val="center"/>
          </w:tcPr>
          <w:p w:rsidR="00F039FA" w:rsidRDefault="00F039FA" w:rsidP="00F039FA">
            <w:pPr>
              <w:jc w:val="center"/>
              <w:rPr>
                <w:rFonts w:ascii="Sylfaen" w:hAnsi="Sylfaen"/>
                <w:sz w:val="20"/>
                <w:szCs w:val="20"/>
                <w:lang w:val="hy-AM"/>
              </w:rPr>
            </w:pPr>
            <w:r>
              <w:rPr>
                <w:rFonts w:ascii="Sylfaen" w:hAnsi="Sylfaen"/>
                <w:sz w:val="20"/>
                <w:szCs w:val="20"/>
                <w:lang w:val="en-US"/>
              </w:rPr>
              <w:t>265</w:t>
            </w:r>
            <w:r w:rsidRPr="002C0474">
              <w:rPr>
                <w:rFonts w:ascii="Sylfaen" w:hAnsi="Sylfaen"/>
                <w:sz w:val="20"/>
                <w:szCs w:val="20"/>
                <w:lang w:val="hy-AM"/>
              </w:rPr>
              <w:t>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D83DD9" w:rsidRDefault="00F039FA" w:rsidP="00F039FA">
            <w:pPr>
              <w:jc w:val="center"/>
              <w:rPr>
                <w:rFonts w:ascii="Merriweather" w:hAnsi="Merriweather"/>
                <w:sz w:val="20"/>
                <w:szCs w:val="20"/>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rPr>
              <w:t>5</w:t>
            </w:r>
          </w:p>
        </w:tc>
        <w:tc>
          <w:tcPr>
            <w:tcW w:w="3349" w:type="dxa"/>
            <w:vAlign w:val="center"/>
          </w:tcPr>
          <w:p w:rsidR="00F039FA" w:rsidRPr="002C0474" w:rsidRDefault="00F039FA" w:rsidP="00F039FA">
            <w:pPr>
              <w:jc w:val="center"/>
              <w:rPr>
                <w:rFonts w:ascii="Sylfaen" w:hAnsi="Sylfaen" w:cs="Arial"/>
                <w:sz w:val="20"/>
                <w:szCs w:val="20"/>
              </w:rPr>
            </w:pPr>
            <w:r w:rsidRPr="002C0474">
              <w:rPr>
                <w:rFonts w:ascii="Sylfaen" w:hAnsi="Sylfaen" w:cs="Arial"/>
                <w:sz w:val="20"/>
                <w:szCs w:val="20"/>
              </w:rPr>
              <w:t>Ноутбук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pStyle w:val="NormalWeb"/>
              <w:rPr>
                <w:rFonts w:ascii="GHEA Grapalat" w:hAnsi="GHEA Grapalat"/>
                <w:sz w:val="16"/>
                <w:szCs w:val="20"/>
                <w:lang w:val="hy-AM"/>
              </w:rPr>
            </w:pPr>
            <w:r w:rsidRPr="00F039FA">
              <w:rPr>
                <w:rFonts w:ascii="GHEA Grapalat" w:hAnsi="GHEA Grapalat"/>
                <w:sz w:val="16"/>
                <w:szCs w:val="20"/>
                <w:lang w:val="hy-AM"/>
              </w:rPr>
              <w:t>Размер экрана: 15,3 дюйма, память: не менее 512 ГБ SSD, оперативная память: не менее 16 ГБ, процессор: M4 10 (4P+6E), видеокарта: M4 10-ядерная, операционная система: macOS, вес: 1,51 кг, тип экрана: IPS, разрешение экрана: 2880-1864, частота кадров: 60 Гц, язык клавиатуры: английский, беспроводной интернет: Wi-Fi 6E, год выпуска: не позднее 2025, цвет: серебристый</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8C5A8C" w:rsidRDefault="00F039FA" w:rsidP="00F039FA">
            <w:pPr>
              <w:jc w:val="center"/>
              <w:rPr>
                <w:rFonts w:ascii="Sylfaen" w:hAnsi="Sylfaen"/>
                <w:sz w:val="20"/>
                <w:szCs w:val="20"/>
                <w:lang w:val="hy-AM"/>
              </w:rPr>
            </w:pPr>
            <w:r>
              <w:rPr>
                <w:rFonts w:ascii="Sylfaen" w:hAnsi="Sylfaen"/>
                <w:sz w:val="20"/>
                <w:szCs w:val="20"/>
                <w:lang w:val="hy-AM"/>
              </w:rPr>
              <w:t>650000</w:t>
            </w:r>
          </w:p>
        </w:tc>
        <w:tc>
          <w:tcPr>
            <w:tcW w:w="1134" w:type="dxa"/>
            <w:vAlign w:val="center"/>
          </w:tcPr>
          <w:p w:rsidR="00F039FA" w:rsidRPr="008C5A8C" w:rsidRDefault="00F039FA" w:rsidP="00F039FA">
            <w:pPr>
              <w:jc w:val="center"/>
              <w:rPr>
                <w:rFonts w:ascii="Sylfaen" w:hAnsi="Sylfaen"/>
                <w:sz w:val="20"/>
                <w:szCs w:val="20"/>
                <w:lang w:val="hy-AM"/>
              </w:rPr>
            </w:pPr>
            <w:r>
              <w:rPr>
                <w:rFonts w:ascii="Sylfaen" w:hAnsi="Sylfaen"/>
                <w:sz w:val="20"/>
                <w:szCs w:val="20"/>
                <w:lang w:val="hy-AM"/>
              </w:rPr>
              <w:t>650000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0330EC" w:rsidRDefault="00F039FA" w:rsidP="00F039FA">
            <w:pPr>
              <w:jc w:val="center"/>
              <w:rPr>
                <w:rFonts w:ascii="GHEA Grapalat" w:hAnsi="GHEA Grapalat"/>
                <w:sz w:val="20"/>
                <w:lang w:val="en-US"/>
              </w:rPr>
            </w:pPr>
            <w:r w:rsidRPr="000330EC">
              <w:rPr>
                <w:rFonts w:ascii="GHEA Grapalat" w:hAnsi="GHEA Grapalat"/>
                <w:sz w:val="20"/>
                <w:szCs w:val="20"/>
              </w:rPr>
              <w:t>30237490</w:t>
            </w:r>
          </w:p>
        </w:tc>
        <w:tc>
          <w:tcPr>
            <w:tcW w:w="3349" w:type="dxa"/>
            <w:vAlign w:val="center"/>
          </w:tcPr>
          <w:p w:rsidR="00F039FA" w:rsidRPr="000330EC" w:rsidRDefault="00F039FA" w:rsidP="00F039FA">
            <w:pPr>
              <w:jc w:val="center"/>
              <w:rPr>
                <w:rFonts w:ascii="GHEA Grapalat" w:hAnsi="GHEA Grapalat"/>
                <w:sz w:val="20"/>
              </w:rPr>
            </w:pPr>
            <w:r w:rsidRPr="000330EC">
              <w:rPr>
                <w:rFonts w:ascii="GHEA Grapalat" w:hAnsi="GHEA Grapalat"/>
                <w:sz w:val="20"/>
                <w:szCs w:val="20"/>
              </w:rPr>
              <w:t>Компютерный монитор</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tcPr>
          <w:p w:rsidR="00F039FA" w:rsidRPr="00F039FA" w:rsidRDefault="00F039FA" w:rsidP="00F039FA">
            <w:pPr>
              <w:rPr>
                <w:rFonts w:ascii="GHEA Grapalat" w:hAnsi="GHEA Grapalat"/>
                <w:sz w:val="16"/>
                <w:szCs w:val="20"/>
                <w:lang w:eastAsia="en-US"/>
              </w:rPr>
            </w:pPr>
            <w:r w:rsidRPr="00F039FA">
              <w:rPr>
                <w:rFonts w:ascii="GHEA Grapalat" w:hAnsi="GHEA Grapalat"/>
                <w:sz w:val="16"/>
                <w:szCs w:val="20"/>
                <w:lang w:eastAsia="en-US"/>
              </w:rPr>
              <w:t>Размер: минимум 27,0 дюймов (1920x1080) FHD IPS, HDMI, частота обновления 120 Гц или выше.</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0330EC" w:rsidRDefault="00F039FA" w:rsidP="00F039FA">
            <w:pPr>
              <w:jc w:val="center"/>
              <w:rPr>
                <w:rFonts w:asciiTheme="minorHAnsi" w:hAnsiTheme="minorHAnsi"/>
                <w:sz w:val="20"/>
                <w:lang w:val="en-US"/>
              </w:rPr>
            </w:pPr>
            <w:r>
              <w:rPr>
                <w:rFonts w:asciiTheme="minorHAnsi" w:hAnsiTheme="minorHAnsi"/>
                <w:sz w:val="20"/>
                <w:lang w:val="hy-AM"/>
              </w:rPr>
              <w:t>7</w:t>
            </w:r>
            <w:r w:rsidRPr="000330EC">
              <w:rPr>
                <w:rFonts w:asciiTheme="minorHAnsi" w:hAnsiTheme="minorHAnsi"/>
                <w:sz w:val="20"/>
              </w:rPr>
              <w:t>0</w:t>
            </w:r>
            <w:r w:rsidRPr="000330EC">
              <w:rPr>
                <w:rFonts w:asciiTheme="minorHAnsi" w:hAnsiTheme="minorHAnsi"/>
                <w:sz w:val="20"/>
                <w:lang w:val="en-US"/>
              </w:rPr>
              <w:t>000</w:t>
            </w:r>
          </w:p>
        </w:tc>
        <w:tc>
          <w:tcPr>
            <w:tcW w:w="1134" w:type="dxa"/>
            <w:vAlign w:val="center"/>
          </w:tcPr>
          <w:p w:rsidR="00F039FA" w:rsidRPr="000330EC" w:rsidRDefault="00F039FA" w:rsidP="00F039FA">
            <w:pPr>
              <w:jc w:val="center"/>
              <w:rPr>
                <w:rFonts w:asciiTheme="minorHAnsi" w:hAnsiTheme="minorHAnsi"/>
                <w:sz w:val="20"/>
                <w:lang w:val="en-US"/>
              </w:rPr>
            </w:pPr>
            <w:r>
              <w:rPr>
                <w:rFonts w:asciiTheme="minorHAnsi" w:hAnsiTheme="minorHAnsi"/>
                <w:sz w:val="20"/>
                <w:lang w:val="hy-AM"/>
              </w:rPr>
              <w:t>7</w:t>
            </w:r>
            <w:r w:rsidRPr="000330EC">
              <w:rPr>
                <w:rFonts w:asciiTheme="minorHAnsi" w:hAnsiTheme="minorHAnsi"/>
                <w:sz w:val="20"/>
              </w:rPr>
              <w:t>0</w:t>
            </w:r>
            <w:r w:rsidRPr="000330EC">
              <w:rPr>
                <w:rFonts w:asciiTheme="minorHAnsi" w:hAnsiTheme="minorHAnsi"/>
                <w:sz w:val="20"/>
                <w:lang w:val="en-US"/>
              </w:rPr>
              <w:t>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0330EC" w:rsidRDefault="00F039FA" w:rsidP="00F039FA">
            <w:pPr>
              <w:jc w:val="center"/>
              <w:rPr>
                <w:rFonts w:ascii="Sylfaen" w:eastAsia="Calibri" w:hAnsi="Sylfaen" w:cs="Sylfaen"/>
                <w:sz w:val="20"/>
                <w:szCs w:val="20"/>
                <w:lang w:val="hy-AM" w:eastAsia="en-US"/>
              </w:rPr>
            </w:pPr>
            <w:r w:rsidRPr="000330EC">
              <w:rPr>
                <w:rFonts w:ascii="GHEA Grapalat" w:hAnsi="GHEA Grapalat"/>
                <w:sz w:val="20"/>
                <w:szCs w:val="20"/>
              </w:rPr>
              <w:t>30239130</w:t>
            </w:r>
          </w:p>
        </w:tc>
        <w:tc>
          <w:tcPr>
            <w:tcW w:w="3349" w:type="dxa"/>
            <w:vAlign w:val="center"/>
          </w:tcPr>
          <w:p w:rsidR="00F039FA" w:rsidRPr="000330EC" w:rsidRDefault="00F039FA" w:rsidP="00F039FA">
            <w:pPr>
              <w:jc w:val="center"/>
              <w:rPr>
                <w:rFonts w:ascii="GHEA Grapalat" w:hAnsi="GHEA Grapalat"/>
                <w:sz w:val="20"/>
              </w:rPr>
            </w:pPr>
            <w:r w:rsidRPr="000330EC">
              <w:rPr>
                <w:rFonts w:ascii="GHEA Grapalat" w:hAnsi="GHEA Grapalat"/>
                <w:sz w:val="20"/>
                <w:szCs w:val="20"/>
              </w:rPr>
              <w:t>МФУ</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rPr>
                <w:rFonts w:ascii="GHEA Grapalat" w:hAnsi="GHEA Grapalat"/>
                <w:sz w:val="16"/>
                <w:szCs w:val="20"/>
              </w:rPr>
            </w:pPr>
            <w:r w:rsidRPr="00F039FA">
              <w:rPr>
                <w:rFonts w:ascii="GHEA Grapalat" w:hAnsi="GHEA Grapalat"/>
                <w:sz w:val="16"/>
                <w:szCs w:val="20"/>
              </w:rPr>
              <w:t>Лазерный, монохромный, максимальное разрешение 1200*1200 dpi, двустороннее сканирование, двусторонняя печать, цветной сенсорный экран, обмен данными (подключение к ПК (USB), сетевое подключение (LAN), Wi-Fi (802.11n), USB (для флеш-накопителей), Wi-Fi Direct, AirPrint), облачная печать, автосканирование, скорость печати 38 стр./мин, ресурс картриджа 3100 страниц</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0330EC" w:rsidRDefault="00F039FA" w:rsidP="00F039FA">
            <w:pPr>
              <w:jc w:val="center"/>
              <w:rPr>
                <w:rFonts w:asciiTheme="minorHAnsi" w:hAnsiTheme="minorHAnsi"/>
                <w:sz w:val="20"/>
              </w:rPr>
            </w:pPr>
            <w:r w:rsidRPr="000330EC">
              <w:rPr>
                <w:rFonts w:asciiTheme="minorHAnsi" w:hAnsiTheme="minorHAnsi"/>
                <w:sz w:val="20"/>
                <w:lang w:val="en-US"/>
              </w:rPr>
              <w:t>2</w:t>
            </w:r>
            <w:r>
              <w:rPr>
                <w:rFonts w:asciiTheme="minorHAnsi" w:hAnsiTheme="minorHAnsi"/>
                <w:sz w:val="20"/>
                <w:lang w:val="en-US"/>
              </w:rPr>
              <w:t>0</w:t>
            </w:r>
            <w:r w:rsidRPr="000330EC">
              <w:rPr>
                <w:rFonts w:asciiTheme="minorHAnsi" w:hAnsiTheme="minorHAnsi"/>
                <w:sz w:val="20"/>
              </w:rPr>
              <w:t>0000</w:t>
            </w:r>
          </w:p>
        </w:tc>
        <w:tc>
          <w:tcPr>
            <w:tcW w:w="1134" w:type="dxa"/>
            <w:vAlign w:val="center"/>
          </w:tcPr>
          <w:p w:rsidR="00F039FA" w:rsidRPr="000330EC" w:rsidRDefault="00F039FA" w:rsidP="00F039FA">
            <w:pPr>
              <w:jc w:val="center"/>
              <w:rPr>
                <w:rFonts w:asciiTheme="minorHAnsi" w:hAnsiTheme="minorHAnsi"/>
                <w:sz w:val="20"/>
              </w:rPr>
            </w:pPr>
            <w:r w:rsidRPr="000330EC">
              <w:rPr>
                <w:rFonts w:asciiTheme="minorHAnsi" w:hAnsiTheme="minorHAnsi"/>
                <w:sz w:val="20"/>
                <w:lang w:val="en-US"/>
              </w:rPr>
              <w:t>2</w:t>
            </w:r>
            <w:r>
              <w:rPr>
                <w:rFonts w:asciiTheme="minorHAnsi" w:hAnsiTheme="minorHAnsi"/>
                <w:sz w:val="20"/>
                <w:lang w:val="en-US"/>
              </w:rPr>
              <w:t>0</w:t>
            </w:r>
            <w:r w:rsidRPr="000330EC">
              <w:rPr>
                <w:rFonts w:asciiTheme="minorHAnsi" w:hAnsiTheme="minorHAnsi"/>
                <w:sz w:val="20"/>
              </w:rPr>
              <w:t>0000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192038" w:rsidRDefault="00F039FA" w:rsidP="00F039FA">
            <w:pPr>
              <w:jc w:val="center"/>
              <w:rPr>
                <w:rFonts w:ascii="Sylfaen" w:eastAsia="Calibri" w:hAnsi="Sylfaen" w:cs="Sylfaen"/>
                <w:sz w:val="20"/>
                <w:szCs w:val="20"/>
                <w:lang w:val="en-US" w:eastAsia="en-US"/>
              </w:rPr>
            </w:pPr>
            <w:r w:rsidRPr="00192038">
              <w:rPr>
                <w:rFonts w:ascii="Merriweather" w:hAnsi="Merriweather"/>
                <w:sz w:val="20"/>
                <w:szCs w:val="20"/>
              </w:rPr>
              <w:t>30232231</w:t>
            </w:r>
            <w:r w:rsidRPr="00192038">
              <w:rPr>
                <w:rFonts w:ascii="Merriweather" w:hAnsi="Merriweather"/>
                <w:sz w:val="20"/>
                <w:szCs w:val="20"/>
                <w:lang w:val="en-US"/>
              </w:rPr>
              <w:t>/1</w:t>
            </w:r>
          </w:p>
        </w:tc>
        <w:tc>
          <w:tcPr>
            <w:tcW w:w="3349" w:type="dxa"/>
            <w:vAlign w:val="center"/>
          </w:tcPr>
          <w:p w:rsidR="00F039FA" w:rsidRPr="00E22D39" w:rsidRDefault="00F039FA" w:rsidP="00F039FA">
            <w:pPr>
              <w:jc w:val="center"/>
              <w:rPr>
                <w:rFonts w:ascii="GHEA Grapalat" w:hAnsi="GHEA Grapalat"/>
                <w:sz w:val="20"/>
                <w:lang w:val="en-US"/>
              </w:rPr>
            </w:pPr>
            <w:r w:rsidRPr="00E22D39">
              <w:rPr>
                <w:rFonts w:ascii="Arial" w:hAnsi="Arial" w:cs="Arial"/>
                <w:sz w:val="18"/>
                <w:szCs w:val="18"/>
              </w:rPr>
              <w:t>Жесткий диск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rPr>
                <w:rFonts w:ascii="Sylfaen" w:eastAsia="Calibri" w:hAnsi="Sylfaen" w:cs="Sylfaen"/>
                <w:sz w:val="16"/>
                <w:szCs w:val="20"/>
                <w:lang w:eastAsia="en-US"/>
              </w:rPr>
            </w:pPr>
            <w:r w:rsidRPr="00F039FA">
              <w:rPr>
                <w:rFonts w:ascii="GHEA Grapalat" w:hAnsi="GHEA Grapalat"/>
                <w:sz w:val="16"/>
                <w:szCs w:val="20"/>
              </w:rPr>
              <w:t>Объем памяти 1 ТБ, Тип USB 3.2, Размер 2,5 дюйма, Тип памяти Внешний жесткий диск</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E22D39" w:rsidRDefault="00F039FA" w:rsidP="00F039FA">
            <w:pPr>
              <w:jc w:val="center"/>
              <w:rPr>
                <w:rFonts w:asciiTheme="minorHAnsi" w:hAnsiTheme="minorHAnsi"/>
                <w:sz w:val="20"/>
                <w:lang w:val="hy-AM"/>
              </w:rPr>
            </w:pPr>
            <w:r w:rsidRPr="00E22D39">
              <w:rPr>
                <w:rFonts w:ascii="Sylfaen" w:eastAsia="Calibri" w:hAnsi="Sylfaen" w:cs="Sylfaen"/>
                <w:sz w:val="20"/>
                <w:szCs w:val="20"/>
                <w:lang w:val="hy-AM" w:eastAsia="en-US"/>
              </w:rPr>
              <w:t>35000</w:t>
            </w:r>
          </w:p>
        </w:tc>
        <w:tc>
          <w:tcPr>
            <w:tcW w:w="1134" w:type="dxa"/>
            <w:vAlign w:val="center"/>
          </w:tcPr>
          <w:p w:rsidR="00F039FA" w:rsidRPr="00E22D39" w:rsidRDefault="00F039FA" w:rsidP="00F039FA">
            <w:pPr>
              <w:jc w:val="center"/>
              <w:rPr>
                <w:rFonts w:asciiTheme="minorHAnsi" w:hAnsiTheme="minorHAnsi"/>
                <w:sz w:val="20"/>
                <w:lang w:val="hy-AM"/>
              </w:rPr>
            </w:pPr>
            <w:r w:rsidRPr="00E22D39">
              <w:rPr>
                <w:rFonts w:ascii="Sylfaen" w:eastAsia="Calibri" w:hAnsi="Sylfaen" w:cs="Sylfaen"/>
                <w:sz w:val="20"/>
                <w:szCs w:val="20"/>
                <w:lang w:val="hy-AM" w:eastAsia="en-US"/>
              </w:rPr>
              <w:t>70000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2</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2</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pStyle w:val="ListParagraph"/>
              <w:widowControl w:val="0"/>
              <w:numPr>
                <w:ilvl w:val="0"/>
                <w:numId w:val="36"/>
              </w:numPr>
              <w:jc w:val="center"/>
              <w:rPr>
                <w:rFonts w:ascii="GHEA Grapalat" w:hAnsi="GHEA Grapalat"/>
                <w:sz w:val="16"/>
                <w:szCs w:val="16"/>
              </w:rPr>
            </w:pPr>
          </w:p>
        </w:tc>
        <w:tc>
          <w:tcPr>
            <w:tcW w:w="1419" w:type="dxa"/>
            <w:vAlign w:val="center"/>
          </w:tcPr>
          <w:p w:rsidR="00F039FA" w:rsidRPr="00192038" w:rsidRDefault="00F039FA" w:rsidP="00F039FA">
            <w:pPr>
              <w:jc w:val="center"/>
              <w:rPr>
                <w:rFonts w:ascii="GHEA Grapalat" w:hAnsi="GHEA Grapalat"/>
                <w:sz w:val="20"/>
                <w:szCs w:val="20"/>
              </w:rPr>
            </w:pPr>
            <w:r w:rsidRPr="00192038">
              <w:rPr>
                <w:rFonts w:ascii="Merriweather" w:hAnsi="Merriweather"/>
                <w:sz w:val="20"/>
                <w:szCs w:val="20"/>
              </w:rPr>
              <w:t>30232231</w:t>
            </w:r>
            <w:r w:rsidRPr="00192038">
              <w:rPr>
                <w:rFonts w:ascii="Merriweather" w:hAnsi="Merriweather"/>
                <w:sz w:val="20"/>
                <w:szCs w:val="20"/>
                <w:lang w:val="en-US"/>
              </w:rPr>
              <w:t>/2</w:t>
            </w:r>
          </w:p>
        </w:tc>
        <w:tc>
          <w:tcPr>
            <w:tcW w:w="3349" w:type="dxa"/>
            <w:vAlign w:val="center"/>
          </w:tcPr>
          <w:p w:rsidR="00F039FA" w:rsidRPr="00BE06BB" w:rsidRDefault="00F039FA" w:rsidP="00F039FA">
            <w:pPr>
              <w:jc w:val="center"/>
              <w:rPr>
                <w:rFonts w:ascii="GHEA Grapalat" w:hAnsi="GHEA Grapalat"/>
                <w:color w:val="FF0000"/>
                <w:sz w:val="20"/>
                <w:lang w:val="en-US"/>
              </w:rPr>
            </w:pPr>
            <w:r w:rsidRPr="00E22D39">
              <w:rPr>
                <w:rFonts w:ascii="Arial" w:hAnsi="Arial" w:cs="Arial"/>
                <w:sz w:val="18"/>
                <w:szCs w:val="18"/>
              </w:rPr>
              <w:t>Жесткий диск</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rPr>
                <w:rFonts w:ascii="GHEA Grapalat" w:hAnsi="GHEA Grapalat"/>
                <w:color w:val="FF0000"/>
                <w:sz w:val="16"/>
                <w:szCs w:val="20"/>
              </w:rPr>
            </w:pPr>
            <w:r w:rsidRPr="00F039FA">
              <w:rPr>
                <w:rFonts w:ascii="GHEA Grapalat" w:hAnsi="GHEA Grapalat"/>
                <w:sz w:val="16"/>
                <w:szCs w:val="20"/>
              </w:rPr>
              <w:t>Объем памяти 2 ТБ, Тип USB 3.2, Размер 2,5 дюйма, Тип памяти Внешний жесткий диск</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BE06BB" w:rsidRDefault="00F039FA" w:rsidP="00F039FA">
            <w:pPr>
              <w:jc w:val="center"/>
              <w:rPr>
                <w:rFonts w:asciiTheme="minorHAnsi" w:hAnsiTheme="minorHAnsi"/>
                <w:color w:val="FF0000"/>
                <w:sz w:val="20"/>
              </w:rPr>
            </w:pPr>
            <w:r>
              <w:rPr>
                <w:rFonts w:ascii="Sylfaen" w:eastAsia="Calibri" w:hAnsi="Sylfaen" w:cs="Sylfaen"/>
                <w:sz w:val="20"/>
                <w:szCs w:val="20"/>
                <w:lang w:val="en-US" w:eastAsia="en-US"/>
              </w:rPr>
              <w:t>40</w:t>
            </w:r>
            <w:r w:rsidRPr="00E22D39">
              <w:rPr>
                <w:rFonts w:ascii="Sylfaen" w:eastAsia="Calibri" w:hAnsi="Sylfaen" w:cs="Sylfaen"/>
                <w:sz w:val="20"/>
                <w:szCs w:val="20"/>
                <w:lang w:val="hy-AM" w:eastAsia="en-US"/>
              </w:rPr>
              <w:t>000</w:t>
            </w:r>
          </w:p>
        </w:tc>
        <w:tc>
          <w:tcPr>
            <w:tcW w:w="1134" w:type="dxa"/>
            <w:vAlign w:val="center"/>
          </w:tcPr>
          <w:p w:rsidR="00F039FA" w:rsidRPr="00BE06BB" w:rsidRDefault="00F039FA" w:rsidP="00F039FA">
            <w:pPr>
              <w:jc w:val="center"/>
              <w:rPr>
                <w:rFonts w:asciiTheme="minorHAnsi" w:hAnsiTheme="minorHAnsi"/>
                <w:color w:val="FF0000"/>
                <w:sz w:val="20"/>
              </w:rPr>
            </w:pPr>
            <w:r>
              <w:rPr>
                <w:rFonts w:ascii="Sylfaen" w:eastAsia="Calibri" w:hAnsi="Sylfaen" w:cs="Sylfaen"/>
                <w:sz w:val="20"/>
                <w:szCs w:val="20"/>
                <w:lang w:val="en-US" w:eastAsia="en-US"/>
              </w:rPr>
              <w:t>120</w:t>
            </w:r>
            <w:r w:rsidRPr="00E22D39">
              <w:rPr>
                <w:rFonts w:ascii="Sylfaen" w:eastAsia="Calibri" w:hAnsi="Sylfaen" w:cs="Sylfaen"/>
                <w:sz w:val="20"/>
                <w:szCs w:val="20"/>
                <w:lang w:val="hy-AM" w:eastAsia="en-US"/>
              </w:rPr>
              <w:t>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3</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lastRenderedPageBreak/>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lastRenderedPageBreak/>
              <w:t>3</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r w:rsidR="00F039FA" w:rsidRPr="00B138F3" w:rsidTr="00F039FA">
        <w:trPr>
          <w:trHeight w:val="246"/>
          <w:jc w:val="center"/>
        </w:trPr>
        <w:tc>
          <w:tcPr>
            <w:tcW w:w="748" w:type="dxa"/>
          </w:tcPr>
          <w:p w:rsidR="00F039FA" w:rsidRPr="00B46958" w:rsidRDefault="00F039FA" w:rsidP="00F039FA">
            <w:pPr>
              <w:widowControl w:val="0"/>
              <w:rPr>
                <w:rFonts w:ascii="GHEA Grapalat" w:hAnsi="GHEA Grapalat"/>
                <w:sz w:val="16"/>
                <w:szCs w:val="16"/>
                <w:lang w:val="hy-AM"/>
              </w:rPr>
            </w:pPr>
            <w:r>
              <w:rPr>
                <w:rFonts w:ascii="GHEA Grapalat" w:hAnsi="GHEA Grapalat"/>
                <w:sz w:val="16"/>
                <w:szCs w:val="16"/>
                <w:lang w:val="hy-AM"/>
              </w:rPr>
              <w:t xml:space="preserve">   11.</w:t>
            </w:r>
          </w:p>
        </w:tc>
        <w:tc>
          <w:tcPr>
            <w:tcW w:w="1419" w:type="dxa"/>
            <w:vAlign w:val="center"/>
          </w:tcPr>
          <w:p w:rsidR="00F039FA" w:rsidRPr="00192038" w:rsidRDefault="00F039FA" w:rsidP="00F039FA">
            <w:pPr>
              <w:jc w:val="center"/>
              <w:rPr>
                <w:rFonts w:ascii="GHEA Grapalat" w:hAnsi="GHEA Grapalat"/>
                <w:sz w:val="20"/>
                <w:szCs w:val="20"/>
              </w:rPr>
            </w:pPr>
            <w:r w:rsidRPr="00192038">
              <w:rPr>
                <w:rFonts w:ascii="Calibri" w:hAnsi="Calibri" w:cs="Calibri"/>
                <w:sz w:val="20"/>
                <w:szCs w:val="20"/>
              </w:rPr>
              <w:t>30237100</w:t>
            </w:r>
          </w:p>
        </w:tc>
        <w:tc>
          <w:tcPr>
            <w:tcW w:w="3349" w:type="dxa"/>
            <w:vAlign w:val="center"/>
          </w:tcPr>
          <w:p w:rsidR="00F039FA" w:rsidRPr="002C0474" w:rsidRDefault="00F039FA" w:rsidP="00F039FA">
            <w:pPr>
              <w:jc w:val="center"/>
              <w:rPr>
                <w:rFonts w:ascii="GHEA Grapalat" w:hAnsi="GHEA Grapalat"/>
                <w:sz w:val="20"/>
                <w:lang w:val="en-US"/>
              </w:rPr>
            </w:pPr>
            <w:r w:rsidRPr="002C0474">
              <w:rPr>
                <w:rFonts w:ascii="Arial" w:hAnsi="Arial" w:cs="Arial"/>
                <w:sz w:val="18"/>
                <w:szCs w:val="18"/>
              </w:rPr>
              <w:t>Компьютерные комплектующие</w:t>
            </w:r>
          </w:p>
        </w:tc>
        <w:tc>
          <w:tcPr>
            <w:tcW w:w="620" w:type="dxa"/>
          </w:tcPr>
          <w:p w:rsidR="00F039FA" w:rsidRPr="00B138F3" w:rsidRDefault="00F039FA" w:rsidP="00F039FA">
            <w:pPr>
              <w:widowControl w:val="0"/>
              <w:jc w:val="center"/>
              <w:rPr>
                <w:rFonts w:ascii="GHEA Grapalat" w:hAnsi="GHEA Grapalat"/>
                <w:sz w:val="16"/>
                <w:szCs w:val="16"/>
              </w:rPr>
            </w:pPr>
          </w:p>
        </w:tc>
        <w:tc>
          <w:tcPr>
            <w:tcW w:w="2772" w:type="dxa"/>
            <w:vAlign w:val="center"/>
          </w:tcPr>
          <w:p w:rsidR="00F039FA" w:rsidRPr="00F039FA" w:rsidRDefault="00F039FA" w:rsidP="00F039FA">
            <w:pPr>
              <w:rPr>
                <w:rFonts w:ascii="GHEA Grapalat" w:hAnsi="GHEA Grapalat"/>
                <w:sz w:val="16"/>
                <w:szCs w:val="20"/>
              </w:rPr>
            </w:pPr>
            <w:r w:rsidRPr="00F039FA">
              <w:rPr>
                <w:rFonts w:ascii="Arial" w:hAnsi="Arial" w:cs="Arial"/>
                <w:sz w:val="16"/>
                <w:szCs w:val="18"/>
                <w:lang w:val="hy-AM"/>
              </w:rPr>
              <w:t>Система водяного охлаждения подходит для процессоров Intel® Core™ i9-12900K 12-го поколения (3,20 ГГц), количество кулеров 3, размер радиатора 360 мм, минимальная скорость вращения 600 об/мин или выше, максимальная скорость 3000 об/мин или выше.</w:t>
            </w:r>
          </w:p>
        </w:tc>
        <w:tc>
          <w:tcPr>
            <w:tcW w:w="488" w:type="dxa"/>
          </w:tcPr>
          <w:p w:rsidR="00F039FA" w:rsidRDefault="00F039FA" w:rsidP="00F039FA">
            <w:pPr>
              <w:jc w:val="center"/>
            </w:pPr>
            <w:r w:rsidRPr="00981DB5">
              <w:rPr>
                <w:rFonts w:ascii="Sylfaen" w:hAnsi="Sylfaen"/>
                <w:sz w:val="20"/>
                <w:szCs w:val="20"/>
              </w:rPr>
              <w:t>шт</w:t>
            </w:r>
          </w:p>
        </w:tc>
        <w:tc>
          <w:tcPr>
            <w:tcW w:w="992" w:type="dxa"/>
            <w:vAlign w:val="center"/>
          </w:tcPr>
          <w:p w:rsidR="00F039FA" w:rsidRPr="002C0474" w:rsidRDefault="00F039FA" w:rsidP="00F039FA">
            <w:pPr>
              <w:jc w:val="center"/>
              <w:rPr>
                <w:rFonts w:asciiTheme="minorHAnsi" w:hAnsiTheme="minorHAnsi"/>
                <w:sz w:val="20"/>
              </w:rPr>
            </w:pPr>
            <w:r>
              <w:rPr>
                <w:rFonts w:ascii="Sylfaen" w:eastAsia="Calibri" w:hAnsi="Sylfaen" w:cs="Sylfaen"/>
                <w:sz w:val="20"/>
                <w:szCs w:val="20"/>
                <w:lang w:val="en-US" w:eastAsia="en-US"/>
              </w:rPr>
              <w:t>8</w:t>
            </w:r>
            <w:r w:rsidRPr="002C0474">
              <w:rPr>
                <w:rFonts w:ascii="Sylfaen" w:eastAsia="Calibri" w:hAnsi="Sylfaen" w:cs="Sylfaen"/>
                <w:sz w:val="20"/>
                <w:szCs w:val="20"/>
                <w:lang w:val="hy-AM" w:eastAsia="en-US"/>
              </w:rPr>
              <w:t>0000</w:t>
            </w:r>
          </w:p>
        </w:tc>
        <w:tc>
          <w:tcPr>
            <w:tcW w:w="1134" w:type="dxa"/>
            <w:vAlign w:val="center"/>
          </w:tcPr>
          <w:p w:rsidR="00F039FA" w:rsidRPr="002C0474" w:rsidRDefault="00F039FA" w:rsidP="00F039FA">
            <w:pPr>
              <w:jc w:val="center"/>
              <w:rPr>
                <w:rFonts w:asciiTheme="minorHAnsi" w:hAnsiTheme="minorHAnsi"/>
                <w:sz w:val="20"/>
              </w:rPr>
            </w:pPr>
            <w:r>
              <w:rPr>
                <w:rFonts w:ascii="Sylfaen" w:eastAsia="Calibri" w:hAnsi="Sylfaen" w:cs="Sylfaen"/>
                <w:sz w:val="20"/>
                <w:szCs w:val="20"/>
                <w:lang w:val="en-US" w:eastAsia="en-US"/>
              </w:rPr>
              <w:t>8</w:t>
            </w:r>
            <w:r w:rsidRPr="002C0474">
              <w:rPr>
                <w:rFonts w:ascii="Sylfaen" w:eastAsia="Calibri" w:hAnsi="Sylfaen" w:cs="Sylfaen"/>
                <w:sz w:val="20"/>
                <w:szCs w:val="20"/>
                <w:lang w:val="hy-AM" w:eastAsia="en-US"/>
              </w:rPr>
              <w:t>0000</w:t>
            </w:r>
          </w:p>
        </w:tc>
        <w:tc>
          <w:tcPr>
            <w:tcW w:w="851"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872" w:type="dxa"/>
          </w:tcPr>
          <w:p w:rsidR="00F039FA" w:rsidRDefault="00F039FA" w:rsidP="00F039FA">
            <w:r w:rsidRPr="004675F6">
              <w:rPr>
                <w:rFonts w:ascii="Sylfaen" w:hAnsi="Sylfaen" w:cs="Calibri"/>
                <w:sz w:val="18"/>
              </w:rPr>
              <w:t>РА</w:t>
            </w:r>
            <w:r w:rsidRPr="004675F6">
              <w:rPr>
                <w:rFonts w:ascii="Sylfaen" w:hAnsi="Sylfaen"/>
                <w:sz w:val="18"/>
              </w:rPr>
              <w:t xml:space="preserve"> </w:t>
            </w:r>
            <w:r w:rsidRPr="004675F6">
              <w:rPr>
                <w:rFonts w:ascii="Sylfaen" w:hAnsi="Sylfaen" w:cs="Calibri"/>
                <w:sz w:val="18"/>
              </w:rPr>
              <w:t>р</w:t>
            </w:r>
            <w:r w:rsidRPr="004675F6">
              <w:rPr>
                <w:rFonts w:ascii="Sylfaen" w:hAnsi="Sylfaen"/>
                <w:sz w:val="18"/>
              </w:rPr>
              <w:t>-</w:t>
            </w:r>
            <w:r w:rsidRPr="004675F6">
              <w:rPr>
                <w:rFonts w:ascii="Sylfaen" w:hAnsi="Sylfaen" w:cs="Calibri"/>
                <w:sz w:val="18"/>
              </w:rPr>
              <w:t>он</w:t>
            </w:r>
            <w:r w:rsidRPr="004675F6">
              <w:rPr>
                <w:rFonts w:ascii="Sylfaen" w:hAnsi="Sylfaen"/>
                <w:sz w:val="18"/>
              </w:rPr>
              <w:t xml:space="preserve"> </w:t>
            </w:r>
            <w:r w:rsidRPr="004675F6">
              <w:rPr>
                <w:rFonts w:ascii="Sylfaen" w:hAnsi="Sylfaen" w:cs="Calibri"/>
                <w:sz w:val="18"/>
              </w:rPr>
              <w:t>Арагатцотн</w:t>
            </w:r>
            <w:r w:rsidRPr="004675F6">
              <w:rPr>
                <w:rFonts w:ascii="Sylfaen" w:hAnsi="Sylfaen"/>
                <w:sz w:val="18"/>
              </w:rPr>
              <w:t xml:space="preserve">, </w:t>
            </w:r>
            <w:r w:rsidRPr="004675F6">
              <w:rPr>
                <w:rFonts w:ascii="Sylfaen" w:hAnsi="Sylfaen" w:cs="Calibri"/>
                <w:sz w:val="18"/>
              </w:rPr>
              <w:t>с</w:t>
            </w:r>
            <w:r w:rsidRPr="004675F6">
              <w:rPr>
                <w:rFonts w:ascii="Sylfaen" w:hAnsi="Sylfaen"/>
                <w:sz w:val="18"/>
              </w:rPr>
              <w:t xml:space="preserve">. </w:t>
            </w:r>
            <w:r w:rsidRPr="004675F6">
              <w:rPr>
                <w:rFonts w:ascii="Sylfaen" w:hAnsi="Sylfaen" w:cs="Calibri"/>
                <w:sz w:val="18"/>
              </w:rPr>
              <w:t>Бюракан</w:t>
            </w:r>
            <w:r w:rsidRPr="004675F6">
              <w:rPr>
                <w:rFonts w:ascii="Sylfaen" w:hAnsi="Sylfaen"/>
                <w:sz w:val="18"/>
              </w:rPr>
              <w:t xml:space="preserve">, </w:t>
            </w:r>
            <w:r w:rsidRPr="004675F6">
              <w:rPr>
                <w:rFonts w:ascii="Sylfaen" w:hAnsi="Sylfaen" w:cs="Calibri"/>
                <w:sz w:val="18"/>
              </w:rPr>
              <w:t>ГНКО</w:t>
            </w:r>
            <w:r w:rsidRPr="004675F6">
              <w:rPr>
                <w:rFonts w:ascii="Sylfaen" w:hAnsi="Sylfaen"/>
                <w:sz w:val="18"/>
              </w:rPr>
              <w:t xml:space="preserve"> &lt;&lt; </w:t>
            </w:r>
            <w:r w:rsidRPr="004675F6">
              <w:rPr>
                <w:rFonts w:ascii="Sylfaen" w:hAnsi="Sylfaen" w:cs="Calibri"/>
                <w:sz w:val="18"/>
              </w:rPr>
              <w:t>Бюраканская</w:t>
            </w:r>
            <w:r w:rsidRPr="004675F6">
              <w:rPr>
                <w:rFonts w:ascii="Sylfaen" w:hAnsi="Sylfaen"/>
                <w:sz w:val="18"/>
              </w:rPr>
              <w:t xml:space="preserve"> </w:t>
            </w:r>
            <w:r w:rsidRPr="004675F6">
              <w:rPr>
                <w:rFonts w:ascii="Sylfaen" w:hAnsi="Sylfaen" w:cs="Calibri"/>
                <w:sz w:val="18"/>
              </w:rPr>
              <w:t>астрофизическая</w:t>
            </w:r>
            <w:r w:rsidRPr="004675F6">
              <w:rPr>
                <w:rFonts w:ascii="Sylfaen" w:hAnsi="Sylfaen"/>
                <w:sz w:val="18"/>
              </w:rPr>
              <w:t xml:space="preserve"> </w:t>
            </w:r>
            <w:r w:rsidRPr="004675F6">
              <w:rPr>
                <w:rFonts w:ascii="Sylfaen" w:hAnsi="Sylfaen" w:cs="Calibri"/>
                <w:sz w:val="18"/>
              </w:rPr>
              <w:t>обсерватория</w:t>
            </w:r>
            <w:r w:rsidRPr="004675F6">
              <w:rPr>
                <w:rFonts w:ascii="Sylfaen" w:hAnsi="Sylfaen"/>
                <w:sz w:val="18"/>
              </w:rPr>
              <w:t xml:space="preserve"> </w:t>
            </w:r>
            <w:r w:rsidRPr="004675F6">
              <w:rPr>
                <w:rFonts w:ascii="Sylfaen" w:hAnsi="Sylfaen" w:cs="Calibri"/>
                <w:sz w:val="18"/>
              </w:rPr>
              <w:t>имени</w:t>
            </w:r>
            <w:r w:rsidRPr="004675F6">
              <w:rPr>
                <w:rFonts w:ascii="Sylfaen" w:hAnsi="Sylfaen"/>
                <w:sz w:val="18"/>
              </w:rPr>
              <w:t xml:space="preserve"> </w:t>
            </w:r>
            <w:r w:rsidRPr="004675F6">
              <w:rPr>
                <w:rFonts w:ascii="Sylfaen" w:hAnsi="Sylfaen" w:cs="Calibri"/>
                <w:sz w:val="18"/>
              </w:rPr>
              <w:t>В</w:t>
            </w:r>
            <w:r w:rsidRPr="004675F6">
              <w:rPr>
                <w:rFonts w:ascii="Sylfaen" w:hAnsi="Sylfaen"/>
                <w:sz w:val="18"/>
              </w:rPr>
              <w:t>.</w:t>
            </w:r>
            <w:r w:rsidRPr="004675F6">
              <w:rPr>
                <w:rFonts w:ascii="Sylfaen" w:hAnsi="Sylfaen" w:cs="Calibri"/>
                <w:sz w:val="18"/>
              </w:rPr>
              <w:t>А</w:t>
            </w:r>
            <w:r w:rsidRPr="004675F6">
              <w:rPr>
                <w:rFonts w:ascii="Sylfaen" w:hAnsi="Sylfaen"/>
                <w:sz w:val="18"/>
              </w:rPr>
              <w:t xml:space="preserve">. </w:t>
            </w:r>
            <w:r w:rsidRPr="004675F6">
              <w:rPr>
                <w:rFonts w:ascii="Sylfaen" w:hAnsi="Sylfaen" w:cs="Calibri"/>
                <w:sz w:val="18"/>
              </w:rPr>
              <w:t>Амбарцумяна</w:t>
            </w:r>
            <w:r w:rsidRPr="004675F6">
              <w:rPr>
                <w:rFonts w:ascii="Sylfaen" w:hAnsi="Sylfaen"/>
                <w:sz w:val="18"/>
              </w:rPr>
              <w:t xml:space="preserve">&gt;&gt; </w:t>
            </w:r>
            <w:r w:rsidRPr="004675F6">
              <w:rPr>
                <w:rFonts w:ascii="Sylfaen" w:hAnsi="Sylfaen" w:cs="Calibri"/>
                <w:sz w:val="18"/>
              </w:rPr>
              <w:t>НАН</w:t>
            </w:r>
            <w:r w:rsidRPr="004675F6">
              <w:rPr>
                <w:rFonts w:ascii="Sylfaen" w:hAnsi="Sylfaen"/>
                <w:sz w:val="18"/>
              </w:rPr>
              <w:t xml:space="preserve"> </w:t>
            </w:r>
            <w:r w:rsidRPr="004675F6">
              <w:rPr>
                <w:rFonts w:ascii="Sylfaen" w:hAnsi="Sylfaen" w:cs="Calibri"/>
                <w:sz w:val="18"/>
              </w:rPr>
              <w:t>РА</w:t>
            </w:r>
          </w:p>
        </w:tc>
        <w:tc>
          <w:tcPr>
            <w:tcW w:w="679" w:type="dxa"/>
          </w:tcPr>
          <w:p w:rsidR="00F039FA" w:rsidRPr="00B46958" w:rsidRDefault="00F039FA" w:rsidP="00F039FA">
            <w:pPr>
              <w:widowControl w:val="0"/>
              <w:jc w:val="center"/>
              <w:rPr>
                <w:rFonts w:ascii="GHEA Grapalat" w:hAnsi="GHEA Grapalat"/>
                <w:sz w:val="16"/>
                <w:szCs w:val="16"/>
                <w:lang w:val="hy-AM"/>
              </w:rPr>
            </w:pPr>
            <w:r>
              <w:rPr>
                <w:rFonts w:ascii="GHEA Grapalat" w:hAnsi="GHEA Grapalat"/>
                <w:sz w:val="16"/>
                <w:szCs w:val="16"/>
                <w:lang w:val="hy-AM"/>
              </w:rPr>
              <w:t>1</w:t>
            </w:r>
          </w:p>
        </w:tc>
        <w:tc>
          <w:tcPr>
            <w:tcW w:w="1426" w:type="dxa"/>
          </w:tcPr>
          <w:p w:rsidR="00F039FA" w:rsidRDefault="00F039FA" w:rsidP="00F039FA">
            <w:r w:rsidRPr="00342982">
              <w:rPr>
                <w:rFonts w:ascii="GHEA Grapalat" w:hAnsi="GHEA Grapalat" w:cs="Arial"/>
                <w:sz w:val="16"/>
                <w:szCs w:val="16"/>
                <w:lang w:val="hy-AM"/>
              </w:rPr>
              <w:t>Поставка осуществляется после вступления договора в силу, до 30.</w:t>
            </w:r>
            <w:r w:rsidRPr="00342982">
              <w:rPr>
                <w:rFonts w:ascii="GHEA Grapalat" w:hAnsi="GHEA Grapalat" w:cs="Arial"/>
                <w:sz w:val="16"/>
                <w:szCs w:val="16"/>
              </w:rPr>
              <w:t>0</w:t>
            </w:r>
            <w:r w:rsidRPr="00342982">
              <w:rPr>
                <w:rFonts w:ascii="GHEA Grapalat" w:hAnsi="GHEA Grapalat" w:cs="Arial"/>
                <w:sz w:val="16"/>
                <w:szCs w:val="16"/>
                <w:lang w:val="hy-AM"/>
              </w:rPr>
              <w:t>4</w:t>
            </w:r>
            <w:r w:rsidRPr="00342982">
              <w:rPr>
                <w:sz w:val="16"/>
                <w:szCs w:val="16"/>
                <w:lang w:val="hy-AM"/>
              </w:rPr>
              <w:t xml:space="preserve">. </w:t>
            </w:r>
            <w:r w:rsidRPr="00342982">
              <w:rPr>
                <w:rFonts w:ascii="GHEA Grapalat" w:hAnsi="GHEA Grapalat" w:cs="Arial"/>
                <w:sz w:val="16"/>
                <w:szCs w:val="16"/>
                <w:lang w:val="hy-AM"/>
              </w:rPr>
              <w:t>2026 г</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1955"/>
        <w:gridCol w:w="1874"/>
        <w:gridCol w:w="683"/>
        <w:gridCol w:w="932"/>
        <w:gridCol w:w="661"/>
        <w:gridCol w:w="801"/>
        <w:gridCol w:w="515"/>
        <w:gridCol w:w="602"/>
        <w:gridCol w:w="666"/>
        <w:gridCol w:w="781"/>
        <w:gridCol w:w="870"/>
        <w:gridCol w:w="812"/>
        <w:gridCol w:w="914"/>
        <w:gridCol w:w="817"/>
        <w:gridCol w:w="749"/>
        <w:gridCol w:w="28"/>
      </w:tblGrid>
      <w:tr w:rsidR="00B138F3" w:rsidRPr="00B138F3" w:rsidTr="001278A0">
        <w:trPr>
          <w:trHeight w:val="138"/>
          <w:jc w:val="center"/>
        </w:trPr>
        <w:tc>
          <w:tcPr>
            <w:tcW w:w="15290" w:type="dxa"/>
            <w:gridSpan w:val="17"/>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278A0">
        <w:trPr>
          <w:trHeight w:val="341"/>
          <w:jc w:val="center"/>
        </w:trPr>
        <w:tc>
          <w:tcPr>
            <w:tcW w:w="163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5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7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26" w:type="dxa"/>
            <w:gridSpan w:val="14"/>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9"/>
              <w:t>**</w:t>
            </w:r>
          </w:p>
        </w:tc>
      </w:tr>
      <w:tr w:rsidR="001278A0" w:rsidRPr="00B138F3" w:rsidTr="001278A0">
        <w:trPr>
          <w:gridAfter w:val="1"/>
          <w:wAfter w:w="28" w:type="dxa"/>
          <w:trHeight w:val="270"/>
          <w:jc w:val="center"/>
        </w:trPr>
        <w:tc>
          <w:tcPr>
            <w:tcW w:w="1631" w:type="dxa"/>
          </w:tcPr>
          <w:p w:rsidR="00071D1C" w:rsidRPr="00B138F3" w:rsidRDefault="00071D1C" w:rsidP="00B46D58">
            <w:pPr>
              <w:widowControl w:val="0"/>
              <w:jc w:val="center"/>
              <w:rPr>
                <w:rFonts w:ascii="GHEA Grapalat" w:hAnsi="GHEA Grapalat"/>
                <w:sz w:val="16"/>
                <w:szCs w:val="16"/>
              </w:rPr>
            </w:pPr>
          </w:p>
        </w:tc>
        <w:tc>
          <w:tcPr>
            <w:tcW w:w="1957" w:type="dxa"/>
          </w:tcPr>
          <w:p w:rsidR="00071D1C" w:rsidRPr="00B138F3" w:rsidRDefault="00071D1C" w:rsidP="00B46D58">
            <w:pPr>
              <w:widowControl w:val="0"/>
              <w:jc w:val="center"/>
              <w:rPr>
                <w:rFonts w:ascii="GHEA Grapalat" w:hAnsi="GHEA Grapalat"/>
                <w:sz w:val="16"/>
                <w:szCs w:val="16"/>
              </w:rPr>
            </w:pPr>
          </w:p>
        </w:tc>
        <w:tc>
          <w:tcPr>
            <w:tcW w:w="1876" w:type="dxa"/>
          </w:tcPr>
          <w:p w:rsidR="00071D1C" w:rsidRPr="00B138F3" w:rsidRDefault="00071D1C" w:rsidP="00B46D58">
            <w:pPr>
              <w:widowControl w:val="0"/>
              <w:jc w:val="center"/>
              <w:rPr>
                <w:rFonts w:ascii="GHEA Grapalat" w:hAnsi="GHEA Grapalat"/>
                <w:sz w:val="16"/>
                <w:szCs w:val="16"/>
              </w:rPr>
            </w:pPr>
          </w:p>
        </w:tc>
        <w:tc>
          <w:tcPr>
            <w:tcW w:w="67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3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7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1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49"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278A0" w:rsidRPr="00B138F3" w:rsidTr="001278A0">
        <w:trPr>
          <w:gridAfter w:val="1"/>
          <w:wAfter w:w="28" w:type="dxa"/>
          <w:cantSplit/>
          <w:trHeight w:val="726"/>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GHEA Grapalat" w:hAnsi="GHEA Grapalat"/>
                <w:sz w:val="18"/>
                <w:lang w:val="en-US"/>
              </w:rPr>
            </w:pPr>
            <w:r w:rsidRPr="00D83FD5">
              <w:rPr>
                <w:rFonts w:ascii="GHEA Grapalat" w:hAnsi="GHEA Grapalat"/>
                <w:sz w:val="18"/>
              </w:rPr>
              <w:t>30211220</w:t>
            </w:r>
          </w:p>
        </w:tc>
        <w:tc>
          <w:tcPr>
            <w:tcW w:w="1876" w:type="dxa"/>
            <w:vAlign w:val="center"/>
          </w:tcPr>
          <w:p w:rsidR="00AD4712" w:rsidRPr="00D83FD5" w:rsidRDefault="00AD4712" w:rsidP="00AD4712">
            <w:pPr>
              <w:jc w:val="center"/>
              <w:rPr>
                <w:rFonts w:ascii="GHEA Grapalat" w:hAnsi="GHEA Grapalat"/>
                <w:sz w:val="18"/>
              </w:rPr>
            </w:pPr>
            <w:r w:rsidRPr="00D83FD5">
              <w:rPr>
                <w:rFonts w:ascii="GHEA Grapalat" w:hAnsi="GHEA Grapalat"/>
                <w:sz w:val="18"/>
              </w:rPr>
              <w:t>Настольный ПК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694"/>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GHEA Grapalat" w:hAnsi="GHEA Grapalat"/>
                <w:sz w:val="18"/>
              </w:rPr>
            </w:pPr>
            <w:r w:rsidRPr="00D83FD5">
              <w:rPr>
                <w:rFonts w:ascii="Merriweather" w:hAnsi="Merriweather"/>
                <w:sz w:val="18"/>
                <w:szCs w:val="20"/>
              </w:rPr>
              <w:t>30211200</w:t>
            </w:r>
            <w:r w:rsidRPr="00D83FD5">
              <w:rPr>
                <w:rFonts w:asciiTheme="minorHAnsi" w:hAnsiTheme="minorHAnsi"/>
                <w:sz w:val="18"/>
                <w:szCs w:val="20"/>
                <w:lang w:val="hy-AM"/>
              </w:rPr>
              <w:t>/1</w:t>
            </w:r>
          </w:p>
        </w:tc>
        <w:tc>
          <w:tcPr>
            <w:tcW w:w="1876" w:type="dxa"/>
            <w:vAlign w:val="center"/>
          </w:tcPr>
          <w:p w:rsidR="00AD4712" w:rsidRPr="00D83FD5" w:rsidRDefault="00AD4712" w:rsidP="00AD4712">
            <w:pPr>
              <w:jc w:val="center"/>
              <w:rPr>
                <w:rFonts w:ascii="GHEA Grapalat" w:hAnsi="GHEA Grapalat"/>
                <w:sz w:val="18"/>
              </w:rPr>
            </w:pPr>
            <w:r w:rsidRPr="00D83FD5">
              <w:rPr>
                <w:rFonts w:ascii="Sylfaen" w:hAnsi="Sylfaen" w:cs="Arial"/>
                <w:sz w:val="18"/>
                <w:szCs w:val="20"/>
              </w:rPr>
              <w:t>Ноутбук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704"/>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Merriweather" w:hAnsi="Merriweather"/>
                <w:sz w:val="18"/>
                <w:szCs w:val="20"/>
                <w:lang w:val="en-US"/>
              </w:rPr>
            </w:pPr>
            <w:r w:rsidRPr="00D83FD5">
              <w:rPr>
                <w:rFonts w:ascii="Merriweather" w:hAnsi="Merriweather"/>
                <w:sz w:val="18"/>
                <w:szCs w:val="20"/>
              </w:rPr>
              <w:t>30211200</w:t>
            </w:r>
            <w:r w:rsidRPr="00D83FD5">
              <w:rPr>
                <w:rFonts w:asciiTheme="minorHAnsi" w:hAnsiTheme="minorHAnsi"/>
                <w:sz w:val="18"/>
                <w:szCs w:val="20"/>
                <w:lang w:val="hy-AM"/>
              </w:rPr>
              <w:t>/</w:t>
            </w:r>
            <w:r w:rsidRPr="00D83FD5">
              <w:rPr>
                <w:rFonts w:asciiTheme="minorHAnsi" w:hAnsiTheme="minorHAnsi"/>
                <w:sz w:val="18"/>
                <w:szCs w:val="20"/>
                <w:lang w:val="en-US"/>
              </w:rPr>
              <w:t>2</w:t>
            </w:r>
          </w:p>
        </w:tc>
        <w:tc>
          <w:tcPr>
            <w:tcW w:w="1876" w:type="dxa"/>
            <w:vAlign w:val="center"/>
          </w:tcPr>
          <w:p w:rsidR="00AD4712" w:rsidRPr="00D83FD5" w:rsidRDefault="00AD4712" w:rsidP="00AD4712">
            <w:pPr>
              <w:jc w:val="center"/>
              <w:rPr>
                <w:rFonts w:ascii="Sylfaen" w:hAnsi="Sylfaen" w:cs="Arial"/>
                <w:sz w:val="18"/>
                <w:szCs w:val="20"/>
              </w:rPr>
            </w:pPr>
            <w:r w:rsidRPr="00D83FD5">
              <w:rPr>
                <w:rFonts w:ascii="Sylfaen" w:hAnsi="Sylfaen" w:cs="Arial"/>
                <w:sz w:val="18"/>
                <w:szCs w:val="20"/>
              </w:rPr>
              <w:t>Ноутбук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701"/>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Merriweather" w:hAnsi="Merriweather"/>
                <w:sz w:val="18"/>
                <w:szCs w:val="20"/>
                <w:lang w:val="hy-AM"/>
              </w:rPr>
            </w:pPr>
            <w:r w:rsidRPr="00D83FD5">
              <w:rPr>
                <w:rFonts w:ascii="Merriweather" w:hAnsi="Merriweather"/>
                <w:sz w:val="18"/>
                <w:szCs w:val="20"/>
              </w:rPr>
              <w:t>30211200</w:t>
            </w:r>
            <w:r w:rsidRPr="00D83FD5">
              <w:rPr>
                <w:rFonts w:asciiTheme="minorHAnsi" w:hAnsiTheme="minorHAnsi"/>
                <w:sz w:val="18"/>
                <w:szCs w:val="20"/>
                <w:lang w:val="hy-AM"/>
              </w:rPr>
              <w:t>/3</w:t>
            </w:r>
          </w:p>
        </w:tc>
        <w:tc>
          <w:tcPr>
            <w:tcW w:w="1876" w:type="dxa"/>
            <w:vAlign w:val="center"/>
          </w:tcPr>
          <w:p w:rsidR="00AD4712" w:rsidRPr="00D83FD5" w:rsidRDefault="00AD4712" w:rsidP="00AD4712">
            <w:pPr>
              <w:jc w:val="center"/>
              <w:rPr>
                <w:rFonts w:ascii="Sylfaen" w:hAnsi="Sylfaen" w:cs="Arial"/>
                <w:sz w:val="18"/>
                <w:szCs w:val="20"/>
              </w:rPr>
            </w:pPr>
            <w:r w:rsidRPr="00D83FD5">
              <w:rPr>
                <w:rFonts w:ascii="Sylfaen" w:hAnsi="Sylfaen" w:cs="Arial"/>
                <w:sz w:val="18"/>
                <w:szCs w:val="20"/>
              </w:rPr>
              <w:t>Ноутбук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696"/>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Merriweather" w:hAnsi="Merriweather"/>
                <w:sz w:val="18"/>
                <w:szCs w:val="20"/>
                <w:lang w:val="en-US"/>
              </w:rPr>
            </w:pPr>
            <w:r w:rsidRPr="00D83FD5">
              <w:rPr>
                <w:rFonts w:ascii="Merriweather" w:hAnsi="Merriweather"/>
                <w:sz w:val="18"/>
                <w:szCs w:val="20"/>
              </w:rPr>
              <w:t>30211200</w:t>
            </w:r>
            <w:r w:rsidRPr="00D83FD5">
              <w:rPr>
                <w:rFonts w:asciiTheme="minorHAnsi" w:hAnsiTheme="minorHAnsi"/>
                <w:sz w:val="18"/>
                <w:szCs w:val="20"/>
                <w:lang w:val="hy-AM"/>
              </w:rPr>
              <w:t>/</w:t>
            </w:r>
            <w:r w:rsidRPr="00D83FD5">
              <w:rPr>
                <w:rFonts w:asciiTheme="minorHAnsi" w:hAnsiTheme="minorHAnsi"/>
                <w:sz w:val="18"/>
                <w:szCs w:val="20"/>
                <w:lang w:val="en-US"/>
              </w:rPr>
              <w:t>4</w:t>
            </w:r>
          </w:p>
        </w:tc>
        <w:tc>
          <w:tcPr>
            <w:tcW w:w="1876" w:type="dxa"/>
            <w:vAlign w:val="center"/>
          </w:tcPr>
          <w:p w:rsidR="00AD4712" w:rsidRPr="00D83FD5" w:rsidRDefault="00AD4712" w:rsidP="00AD4712">
            <w:pPr>
              <w:jc w:val="center"/>
              <w:rPr>
                <w:rFonts w:ascii="Sylfaen" w:hAnsi="Sylfaen" w:cs="Arial"/>
                <w:sz w:val="18"/>
                <w:szCs w:val="20"/>
              </w:rPr>
            </w:pPr>
            <w:r w:rsidRPr="00D83FD5">
              <w:rPr>
                <w:rFonts w:ascii="Sylfaen" w:hAnsi="Sylfaen" w:cs="Arial"/>
                <w:sz w:val="18"/>
                <w:szCs w:val="20"/>
              </w:rPr>
              <w:t>Ноутбук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519"/>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Merriweather" w:hAnsi="Merriweather"/>
                <w:sz w:val="18"/>
                <w:szCs w:val="20"/>
              </w:rPr>
            </w:pPr>
            <w:r w:rsidRPr="00D83FD5">
              <w:rPr>
                <w:rFonts w:ascii="Merriweather" w:hAnsi="Merriweather"/>
                <w:sz w:val="18"/>
                <w:szCs w:val="20"/>
              </w:rPr>
              <w:t>30211200</w:t>
            </w:r>
            <w:r w:rsidRPr="00D83FD5">
              <w:rPr>
                <w:rFonts w:asciiTheme="minorHAnsi" w:hAnsiTheme="minorHAnsi"/>
                <w:sz w:val="18"/>
                <w:szCs w:val="20"/>
                <w:lang w:val="hy-AM"/>
              </w:rPr>
              <w:t>/</w:t>
            </w:r>
            <w:r w:rsidRPr="00D83FD5">
              <w:rPr>
                <w:rFonts w:asciiTheme="minorHAnsi" w:hAnsiTheme="minorHAnsi"/>
                <w:sz w:val="18"/>
                <w:szCs w:val="20"/>
              </w:rPr>
              <w:t>5</w:t>
            </w:r>
          </w:p>
        </w:tc>
        <w:tc>
          <w:tcPr>
            <w:tcW w:w="1876" w:type="dxa"/>
            <w:vAlign w:val="center"/>
          </w:tcPr>
          <w:p w:rsidR="00AD4712" w:rsidRPr="00D83FD5" w:rsidRDefault="00AD4712" w:rsidP="00AD4712">
            <w:pPr>
              <w:jc w:val="center"/>
              <w:rPr>
                <w:rFonts w:ascii="Sylfaen" w:hAnsi="Sylfaen" w:cs="Arial"/>
                <w:sz w:val="18"/>
                <w:szCs w:val="20"/>
              </w:rPr>
            </w:pPr>
            <w:r w:rsidRPr="00D83FD5">
              <w:rPr>
                <w:rFonts w:ascii="Sylfaen" w:hAnsi="Sylfaen" w:cs="Arial"/>
                <w:sz w:val="18"/>
                <w:szCs w:val="20"/>
              </w:rPr>
              <w:t>Ноутбук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707"/>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GHEA Grapalat" w:hAnsi="GHEA Grapalat"/>
                <w:sz w:val="18"/>
                <w:lang w:val="en-US"/>
              </w:rPr>
            </w:pPr>
            <w:r w:rsidRPr="00D83FD5">
              <w:rPr>
                <w:rFonts w:ascii="GHEA Grapalat" w:hAnsi="GHEA Grapalat"/>
                <w:sz w:val="18"/>
                <w:szCs w:val="20"/>
              </w:rPr>
              <w:t>30237490</w:t>
            </w:r>
          </w:p>
        </w:tc>
        <w:tc>
          <w:tcPr>
            <w:tcW w:w="1876" w:type="dxa"/>
            <w:vAlign w:val="center"/>
          </w:tcPr>
          <w:p w:rsidR="00AD4712" w:rsidRPr="00D83FD5" w:rsidRDefault="00AD4712" w:rsidP="00AD4712">
            <w:pPr>
              <w:jc w:val="center"/>
              <w:rPr>
                <w:rFonts w:ascii="GHEA Grapalat" w:hAnsi="GHEA Grapalat"/>
                <w:sz w:val="18"/>
              </w:rPr>
            </w:pPr>
            <w:r w:rsidRPr="00D83FD5">
              <w:rPr>
                <w:rFonts w:ascii="GHEA Grapalat" w:hAnsi="GHEA Grapalat"/>
                <w:sz w:val="18"/>
                <w:szCs w:val="20"/>
              </w:rPr>
              <w:t>Компютерный монитор</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703"/>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Sylfaen" w:eastAsia="Calibri" w:hAnsi="Sylfaen" w:cs="Sylfaen"/>
                <w:sz w:val="18"/>
                <w:szCs w:val="20"/>
                <w:lang w:val="hy-AM" w:eastAsia="en-US"/>
              </w:rPr>
            </w:pPr>
            <w:r w:rsidRPr="00D83FD5">
              <w:rPr>
                <w:rFonts w:ascii="GHEA Grapalat" w:hAnsi="GHEA Grapalat"/>
                <w:sz w:val="18"/>
                <w:szCs w:val="20"/>
              </w:rPr>
              <w:t>30239130</w:t>
            </w:r>
          </w:p>
        </w:tc>
        <w:tc>
          <w:tcPr>
            <w:tcW w:w="1876" w:type="dxa"/>
            <w:vAlign w:val="center"/>
          </w:tcPr>
          <w:p w:rsidR="00AD4712" w:rsidRPr="00D83FD5" w:rsidRDefault="00AD4712" w:rsidP="00AD4712">
            <w:pPr>
              <w:jc w:val="center"/>
              <w:rPr>
                <w:rFonts w:ascii="GHEA Grapalat" w:hAnsi="GHEA Grapalat"/>
                <w:sz w:val="18"/>
              </w:rPr>
            </w:pPr>
            <w:r w:rsidRPr="00D83FD5">
              <w:rPr>
                <w:rFonts w:ascii="GHEA Grapalat" w:hAnsi="GHEA Grapalat"/>
                <w:sz w:val="18"/>
                <w:szCs w:val="20"/>
              </w:rPr>
              <w:t>МФУ</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cantSplit/>
          <w:trHeight w:val="699"/>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Sylfaen" w:eastAsia="Calibri" w:hAnsi="Sylfaen" w:cs="Sylfaen"/>
                <w:sz w:val="18"/>
                <w:szCs w:val="20"/>
                <w:lang w:val="en-US" w:eastAsia="en-US"/>
              </w:rPr>
            </w:pPr>
            <w:r w:rsidRPr="00D83FD5">
              <w:rPr>
                <w:rFonts w:ascii="Merriweather" w:hAnsi="Merriweather"/>
                <w:sz w:val="18"/>
                <w:szCs w:val="20"/>
              </w:rPr>
              <w:t>30232231</w:t>
            </w:r>
            <w:r w:rsidRPr="00D83FD5">
              <w:rPr>
                <w:rFonts w:ascii="Merriweather" w:hAnsi="Merriweather"/>
                <w:sz w:val="18"/>
                <w:szCs w:val="20"/>
                <w:lang w:val="en-US"/>
              </w:rPr>
              <w:t>/1</w:t>
            </w:r>
          </w:p>
        </w:tc>
        <w:tc>
          <w:tcPr>
            <w:tcW w:w="1876" w:type="dxa"/>
            <w:vAlign w:val="center"/>
          </w:tcPr>
          <w:p w:rsidR="00AD4712" w:rsidRPr="00D83FD5" w:rsidRDefault="00AD4712" w:rsidP="00AD4712">
            <w:pPr>
              <w:jc w:val="center"/>
              <w:rPr>
                <w:rFonts w:ascii="GHEA Grapalat" w:hAnsi="GHEA Grapalat"/>
                <w:sz w:val="18"/>
                <w:lang w:val="en-US"/>
              </w:rPr>
            </w:pPr>
            <w:r w:rsidRPr="00D83FD5">
              <w:rPr>
                <w:rFonts w:ascii="Arial" w:hAnsi="Arial" w:cs="Arial"/>
                <w:sz w:val="18"/>
                <w:szCs w:val="18"/>
              </w:rPr>
              <w:t>Жесткий диск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trHeight w:val="822"/>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GHEA Grapalat" w:hAnsi="GHEA Grapalat"/>
                <w:sz w:val="18"/>
                <w:szCs w:val="20"/>
              </w:rPr>
            </w:pPr>
            <w:r w:rsidRPr="00D83FD5">
              <w:rPr>
                <w:rFonts w:ascii="Merriweather" w:hAnsi="Merriweather"/>
                <w:sz w:val="18"/>
                <w:szCs w:val="20"/>
              </w:rPr>
              <w:t>30232231</w:t>
            </w:r>
            <w:r w:rsidRPr="00D83FD5">
              <w:rPr>
                <w:rFonts w:ascii="Merriweather" w:hAnsi="Merriweather"/>
                <w:sz w:val="18"/>
                <w:szCs w:val="20"/>
                <w:lang w:val="en-US"/>
              </w:rPr>
              <w:t>/2</w:t>
            </w:r>
          </w:p>
        </w:tc>
        <w:tc>
          <w:tcPr>
            <w:tcW w:w="1876" w:type="dxa"/>
            <w:vAlign w:val="center"/>
          </w:tcPr>
          <w:p w:rsidR="00AD4712" w:rsidRPr="00D83FD5" w:rsidRDefault="00AD4712" w:rsidP="00AD4712">
            <w:pPr>
              <w:jc w:val="center"/>
              <w:rPr>
                <w:rFonts w:ascii="GHEA Grapalat" w:hAnsi="GHEA Grapalat"/>
                <w:color w:val="FF0000"/>
                <w:sz w:val="18"/>
                <w:lang w:val="en-US"/>
              </w:rPr>
            </w:pPr>
            <w:r w:rsidRPr="00D83FD5">
              <w:rPr>
                <w:rFonts w:ascii="Arial" w:hAnsi="Arial" w:cs="Arial"/>
                <w:sz w:val="18"/>
                <w:szCs w:val="18"/>
              </w:rPr>
              <w:t>Жесткий диск</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r w:rsidR="001278A0" w:rsidRPr="00B138F3" w:rsidTr="001278A0">
        <w:trPr>
          <w:gridAfter w:val="1"/>
          <w:wAfter w:w="28" w:type="dxa"/>
          <w:trHeight w:val="662"/>
          <w:jc w:val="center"/>
        </w:trPr>
        <w:tc>
          <w:tcPr>
            <w:tcW w:w="1631" w:type="dxa"/>
          </w:tcPr>
          <w:p w:rsidR="00AD4712" w:rsidRPr="00D83FD5" w:rsidRDefault="00AD4712" w:rsidP="00AD4712">
            <w:pPr>
              <w:pStyle w:val="ListParagraph"/>
              <w:widowControl w:val="0"/>
              <w:numPr>
                <w:ilvl w:val="0"/>
                <w:numId w:val="37"/>
              </w:numPr>
              <w:jc w:val="center"/>
              <w:rPr>
                <w:rFonts w:ascii="GHEA Grapalat" w:hAnsi="GHEA Grapalat"/>
                <w:sz w:val="16"/>
                <w:szCs w:val="16"/>
              </w:rPr>
            </w:pPr>
          </w:p>
        </w:tc>
        <w:tc>
          <w:tcPr>
            <w:tcW w:w="1957" w:type="dxa"/>
            <w:vAlign w:val="center"/>
          </w:tcPr>
          <w:p w:rsidR="00AD4712" w:rsidRPr="00D83FD5" w:rsidRDefault="00AD4712" w:rsidP="00AD4712">
            <w:pPr>
              <w:jc w:val="center"/>
              <w:rPr>
                <w:rFonts w:ascii="GHEA Grapalat" w:hAnsi="GHEA Grapalat"/>
                <w:sz w:val="18"/>
                <w:szCs w:val="20"/>
              </w:rPr>
            </w:pPr>
            <w:r w:rsidRPr="00D83FD5">
              <w:rPr>
                <w:rFonts w:ascii="Calibri" w:hAnsi="Calibri" w:cs="Calibri"/>
                <w:sz w:val="18"/>
                <w:szCs w:val="20"/>
              </w:rPr>
              <w:t>30237100</w:t>
            </w:r>
          </w:p>
        </w:tc>
        <w:tc>
          <w:tcPr>
            <w:tcW w:w="1876" w:type="dxa"/>
            <w:vAlign w:val="center"/>
          </w:tcPr>
          <w:p w:rsidR="00AD4712" w:rsidRPr="00D83FD5" w:rsidRDefault="00AD4712" w:rsidP="00AD4712">
            <w:pPr>
              <w:jc w:val="center"/>
              <w:rPr>
                <w:rFonts w:ascii="GHEA Grapalat" w:hAnsi="GHEA Grapalat"/>
                <w:sz w:val="18"/>
                <w:lang w:val="en-US"/>
              </w:rPr>
            </w:pPr>
            <w:r w:rsidRPr="00D83FD5">
              <w:rPr>
                <w:rFonts w:ascii="Arial" w:hAnsi="Arial" w:cs="Arial"/>
                <w:sz w:val="18"/>
                <w:szCs w:val="18"/>
              </w:rPr>
              <w:t>Компьютерные комплектующие</w:t>
            </w:r>
          </w:p>
        </w:tc>
        <w:tc>
          <w:tcPr>
            <w:tcW w:w="677" w:type="dxa"/>
            <w:vAlign w:val="center"/>
          </w:tcPr>
          <w:p w:rsidR="00AD4712" w:rsidRPr="00B138F3" w:rsidRDefault="00AD4712" w:rsidP="00AD4712">
            <w:pPr>
              <w:widowControl w:val="0"/>
              <w:jc w:val="center"/>
              <w:rPr>
                <w:rFonts w:ascii="GHEA Grapalat" w:hAnsi="GHEA Grapalat"/>
                <w:sz w:val="16"/>
                <w:szCs w:val="16"/>
              </w:rPr>
            </w:pPr>
          </w:p>
        </w:tc>
        <w:tc>
          <w:tcPr>
            <w:tcW w:w="932" w:type="dxa"/>
            <w:vAlign w:val="center"/>
          </w:tcPr>
          <w:p w:rsidR="00AD4712" w:rsidRPr="00B138F3" w:rsidRDefault="00AD4712" w:rsidP="00AD4712">
            <w:pPr>
              <w:widowControl w:val="0"/>
              <w:jc w:val="center"/>
              <w:rPr>
                <w:rFonts w:ascii="GHEA Grapalat" w:hAnsi="GHEA Grapalat"/>
                <w:sz w:val="16"/>
                <w:szCs w:val="16"/>
              </w:rPr>
            </w:pPr>
          </w:p>
        </w:tc>
        <w:tc>
          <w:tcPr>
            <w:tcW w:w="66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0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5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0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666"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81"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70"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2"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915"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817" w:type="dxa"/>
            <w:textDirection w:val="btLr"/>
          </w:tcPr>
          <w:p w:rsidR="00AD4712" w:rsidRDefault="00AD4712" w:rsidP="00AD4712">
            <w:pPr>
              <w:ind w:left="113" w:right="113"/>
            </w:pPr>
            <w:r w:rsidRPr="001C437E">
              <w:rPr>
                <w:rFonts w:ascii="GHEA Grapalat" w:hAnsi="GHEA Grapalat"/>
                <w:sz w:val="16"/>
                <w:szCs w:val="16"/>
                <w:lang w:val="hy-AM"/>
              </w:rPr>
              <w:t>100</w:t>
            </w:r>
            <w:r w:rsidRPr="001C437E">
              <w:rPr>
                <w:rFonts w:ascii="GHEA Grapalat" w:hAnsi="GHEA Grapalat"/>
                <w:sz w:val="16"/>
                <w:szCs w:val="16"/>
                <w:lang w:val="pt-BR"/>
              </w:rPr>
              <w:t xml:space="preserve"> %</w:t>
            </w:r>
          </w:p>
        </w:tc>
        <w:tc>
          <w:tcPr>
            <w:tcW w:w="749" w:type="dxa"/>
          </w:tcPr>
          <w:p w:rsidR="00AD4712" w:rsidRDefault="00AD4712" w:rsidP="00AD4712">
            <w:r w:rsidRPr="003D7B38">
              <w:rPr>
                <w:rFonts w:ascii="GHEA Grapalat" w:hAnsi="GHEA Grapalat"/>
                <w:sz w:val="16"/>
                <w:szCs w:val="16"/>
                <w:lang w:val="hy-AM"/>
              </w:rPr>
              <w:t>100</w:t>
            </w:r>
            <w:r w:rsidRPr="003D7B38">
              <w:rPr>
                <w:rFonts w:ascii="GHEA Grapalat" w:hAnsi="GHEA Grapalat"/>
                <w:sz w:val="16"/>
                <w:szCs w:val="16"/>
                <w:lang w:val="pt-BR"/>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23"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AC9" w:rsidRDefault="005D6AC9">
      <w:r>
        <w:separator/>
      </w:r>
    </w:p>
  </w:endnote>
  <w:endnote w:type="continuationSeparator" w:id="0">
    <w:p w:rsidR="005D6AC9" w:rsidRDefault="005D6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Calibri"/>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erriweather">
    <w:altName w:val="Cambria"/>
    <w:charset w:val="CC"/>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D83FD5" w:rsidRPr="00C861E9" w:rsidRDefault="00D83FD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AC9" w:rsidRDefault="005D6AC9">
      <w:r>
        <w:separator/>
      </w:r>
    </w:p>
  </w:footnote>
  <w:footnote w:type="continuationSeparator" w:id="0">
    <w:p w:rsidR="005D6AC9" w:rsidRDefault="005D6AC9">
      <w:r>
        <w:continuationSeparator/>
      </w:r>
    </w:p>
  </w:footnote>
  <w:footnote w:id="1">
    <w:p w:rsidR="00D83FD5" w:rsidRPr="00ED3BA4" w:rsidRDefault="00D83FD5"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D83FD5" w:rsidRPr="00CD6B60" w:rsidRDefault="00D83FD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83FD5" w:rsidRPr="00CD6B60" w:rsidRDefault="00D83FD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83FD5" w:rsidRPr="00CD6B60" w:rsidRDefault="00D83FD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83FD5" w:rsidRPr="00CD6B60" w:rsidRDefault="00D83FD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D83FD5" w:rsidRPr="00CA2B01" w:rsidRDefault="00D83FD5"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D83FD5" w:rsidRPr="00CA2B01" w:rsidRDefault="00D83FD5"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D83FD5" w:rsidRPr="00CA2B01" w:rsidRDefault="00D83FD5"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D83FD5" w:rsidRPr="005D5092" w:rsidRDefault="00D83FD5"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D83FD5" w:rsidRPr="0034222E" w:rsidDel="00932115" w:rsidRDefault="00D83FD5" w:rsidP="00AF1F59">
      <w:pPr>
        <w:pStyle w:val="FootnoteText"/>
        <w:jc w:val="both"/>
        <w:rPr>
          <w:del w:id="8"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D83FD5" w:rsidRPr="008842CE" w:rsidRDefault="00D83FD5"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83FD5" w:rsidRPr="000811C1" w:rsidRDefault="00D83FD5">
      <w:pPr>
        <w:pStyle w:val="FootnoteText"/>
        <w:rPr>
          <w:lang w:val="af-ZA"/>
        </w:rPr>
      </w:pPr>
    </w:p>
  </w:footnote>
  <w:footnote w:id="6">
    <w:p w:rsidR="00D83FD5" w:rsidRDefault="00D83FD5" w:rsidP="00636142">
      <w:pPr>
        <w:pStyle w:val="FootnoteText"/>
        <w:jc w:val="both"/>
        <w:rPr>
          <w:rFonts w:ascii="GHEA Grapalat" w:hAnsi="GHEA Grapalat"/>
          <w:i/>
          <w:lang w:val="hy-AM"/>
        </w:rPr>
      </w:pPr>
    </w:p>
    <w:p w:rsidR="00D83FD5" w:rsidRPr="002227A9" w:rsidRDefault="00D83FD5"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D83FD5" w:rsidRPr="00636142" w:rsidRDefault="00D83FD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D83FD5" w:rsidRPr="0092041F" w:rsidRDefault="00D83FD5"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D83FD5" w:rsidRPr="0092041F" w:rsidRDefault="00D83FD5" w:rsidP="00C67FAB">
      <w:pPr>
        <w:pStyle w:val="FootnoteText"/>
        <w:jc w:val="both"/>
        <w:rPr>
          <w:rFonts w:ascii="GHEA Grapalat" w:hAnsi="GHEA Grapalat"/>
          <w:i/>
        </w:rPr>
      </w:pPr>
    </w:p>
  </w:footnote>
  <w:footnote w:id="7">
    <w:p w:rsidR="00D83FD5" w:rsidRPr="008E4439" w:rsidRDefault="00D83FD5"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83FD5" w:rsidRPr="000811C1" w:rsidRDefault="00D83FD5" w:rsidP="0027573B">
      <w:pPr>
        <w:pStyle w:val="FootnoteText"/>
        <w:rPr>
          <w:rFonts w:ascii="Sylfaen" w:hAnsi="Sylfaen"/>
          <w:sz w:val="18"/>
          <w:szCs w:val="18"/>
        </w:rPr>
      </w:pPr>
    </w:p>
  </w:footnote>
  <w:footnote w:id="8">
    <w:p w:rsidR="00D83FD5" w:rsidRPr="00A31673" w:rsidRDefault="00D83FD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D83FD5" w:rsidRPr="008416BA" w:rsidRDefault="00D83FD5"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83FD5" w:rsidRDefault="00D83FD5" w:rsidP="006B3E56">
      <w:pPr>
        <w:jc w:val="both"/>
      </w:pPr>
    </w:p>
    <w:p w:rsidR="00D83FD5" w:rsidRPr="008B70EB" w:rsidRDefault="00D83FD5"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D83FD5" w:rsidRPr="008B70EB" w:rsidRDefault="00D83FD5"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83FD5" w:rsidRPr="008B70EB" w:rsidRDefault="00D83FD5"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83FD5" w:rsidRDefault="00D83FD5" w:rsidP="00637230">
      <w:pPr>
        <w:jc w:val="both"/>
        <w:rPr>
          <w:rFonts w:asciiTheme="minorHAnsi" w:hAnsiTheme="minorHAnsi"/>
          <w:lang w:val="af-ZA"/>
        </w:rPr>
      </w:pPr>
    </w:p>
  </w:footnote>
  <w:footnote w:id="10">
    <w:p w:rsidR="00D83FD5" w:rsidRPr="00A25D1B" w:rsidRDefault="00D83FD5"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D83FD5" w:rsidRPr="00DC619D" w:rsidRDefault="00D83FD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D83FD5" w:rsidRPr="00D3436F" w:rsidRDefault="00D83FD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83FD5" w:rsidRPr="00D3436F" w:rsidRDefault="00D83FD5">
      <w:pPr>
        <w:pStyle w:val="FootnoteText"/>
        <w:rPr>
          <w:lang w:val="es-ES"/>
        </w:rPr>
      </w:pPr>
    </w:p>
  </w:footnote>
  <w:footnote w:id="13">
    <w:p w:rsidR="00D83FD5" w:rsidRPr="008842CE" w:rsidRDefault="00D83FD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83FD5" w:rsidRPr="008842CE" w:rsidRDefault="00D83FD5" w:rsidP="003D2FE2">
      <w:pPr>
        <w:pStyle w:val="FootnoteText"/>
        <w:jc w:val="both"/>
        <w:rPr>
          <w:rFonts w:ascii="GHEA Grapalat" w:hAnsi="GHEA Grapalat"/>
        </w:rPr>
      </w:pPr>
    </w:p>
  </w:footnote>
  <w:footnote w:id="14">
    <w:p w:rsidR="00D83FD5" w:rsidRPr="008842CE" w:rsidRDefault="00D83FD5" w:rsidP="003D2FE2">
      <w:pPr>
        <w:pStyle w:val="FootnoteText"/>
        <w:jc w:val="both"/>
      </w:pPr>
    </w:p>
  </w:footnote>
  <w:footnote w:id="15">
    <w:p w:rsidR="00D83FD5" w:rsidRPr="008842CE" w:rsidRDefault="00D83FD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D83FD5" w:rsidRPr="008842CE" w:rsidRDefault="00D83FD5" w:rsidP="000A214C">
      <w:pPr>
        <w:pStyle w:val="FootnoteText"/>
        <w:jc w:val="both"/>
        <w:rPr>
          <w:rFonts w:ascii="GHEA Grapalat" w:hAnsi="GHEA Grapalat"/>
        </w:rPr>
      </w:pPr>
    </w:p>
  </w:footnote>
  <w:footnote w:id="16">
    <w:p w:rsidR="00D83FD5" w:rsidRPr="008842CE" w:rsidRDefault="00D83FD5" w:rsidP="000A214C">
      <w:pPr>
        <w:pStyle w:val="FootnoteText"/>
        <w:jc w:val="both"/>
      </w:pPr>
    </w:p>
  </w:footnote>
  <w:footnote w:id="17">
    <w:p w:rsidR="00D83FD5" w:rsidRPr="008842CE" w:rsidRDefault="00D83FD5"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D83FD5" w:rsidRDefault="00D83FD5" w:rsidP="00D3436F">
      <w:pPr>
        <w:pStyle w:val="FootnoteText"/>
        <w:widowControl w:val="0"/>
        <w:jc w:val="both"/>
        <w:rPr>
          <w:ins w:id="17"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D83FD5" w:rsidRPr="00F21C0D" w:rsidRDefault="00D83FD5" w:rsidP="00D3436F">
      <w:pPr>
        <w:pStyle w:val="FootnoteText"/>
        <w:widowControl w:val="0"/>
        <w:jc w:val="both"/>
        <w:rPr>
          <w:lang w:val="hy-AM"/>
        </w:rPr>
      </w:pPr>
    </w:p>
  </w:footnote>
  <w:footnote w:id="19">
    <w:p w:rsidR="00D83FD5" w:rsidRDefault="00D83FD5"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83FD5" w:rsidRDefault="00D83FD5" w:rsidP="005E52ED">
      <w:pPr>
        <w:pStyle w:val="FootnoteText"/>
        <w:widowControl w:val="0"/>
        <w:jc w:val="both"/>
        <w:rPr>
          <w:rFonts w:ascii="GHEA Grapalat" w:hAnsi="GHEA Grapalat"/>
          <w:i/>
        </w:rPr>
      </w:pPr>
    </w:p>
    <w:p w:rsidR="00D83FD5" w:rsidRDefault="00D83FD5" w:rsidP="005E52ED">
      <w:pPr>
        <w:pStyle w:val="FootnoteText"/>
        <w:widowControl w:val="0"/>
        <w:jc w:val="both"/>
        <w:rPr>
          <w:rFonts w:ascii="GHEA Grapalat" w:hAnsi="GHEA Grapalat"/>
          <w:i/>
        </w:rPr>
      </w:pPr>
    </w:p>
    <w:p w:rsidR="00D83FD5" w:rsidRPr="00EB336B" w:rsidRDefault="00D83FD5"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D83FD5" w:rsidRPr="00D3436F" w:rsidRDefault="00D83FD5">
      <w:pPr>
        <w:pStyle w:val="FootnoteText"/>
        <w:rPr>
          <w:lang w:val="hy-AM"/>
        </w:rPr>
      </w:pPr>
    </w:p>
  </w:footnote>
  <w:footnote w:id="20">
    <w:p w:rsidR="00D83FD5" w:rsidRPr="008842CE" w:rsidRDefault="00D83FD5"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83FD5" w:rsidRPr="00E85250" w:rsidRDefault="00D83FD5" w:rsidP="00D90640">
      <w:pPr>
        <w:widowControl w:val="0"/>
        <w:spacing w:after="160" w:line="360" w:lineRule="auto"/>
        <w:ind w:firstLine="709"/>
        <w:jc w:val="both"/>
        <w:rPr>
          <w:rFonts w:ascii="GHEA Grapalat" w:hAnsi="GHEA Grapalat"/>
          <w:lang w:val="hy-AM"/>
        </w:rPr>
      </w:pPr>
    </w:p>
    <w:p w:rsidR="00D83FD5" w:rsidRPr="00D3436F" w:rsidRDefault="00D83FD5">
      <w:pPr>
        <w:pStyle w:val="FootnoteText"/>
        <w:rPr>
          <w:lang w:val="hy-AM"/>
        </w:rPr>
      </w:pPr>
    </w:p>
  </w:footnote>
  <w:footnote w:id="21">
    <w:p w:rsidR="00D83FD5" w:rsidRPr="00402BC3" w:rsidRDefault="00D83FD5"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83FD5" w:rsidRPr="00552088" w:rsidRDefault="00D83FD5"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83FD5" w:rsidRPr="00D3436F" w:rsidRDefault="00D83FD5">
      <w:pPr>
        <w:pStyle w:val="FootnoteText"/>
        <w:rPr>
          <w:lang w:val="hy-AM"/>
        </w:rPr>
      </w:pPr>
    </w:p>
  </w:footnote>
  <w:footnote w:id="22">
    <w:p w:rsidR="00D83FD5" w:rsidRPr="008842CE" w:rsidRDefault="00D83FD5"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83FD5" w:rsidRPr="00D3436F" w:rsidRDefault="00D83FD5">
      <w:pPr>
        <w:pStyle w:val="FootnoteText"/>
        <w:rPr>
          <w:lang w:val="hy-AM"/>
        </w:rPr>
      </w:pPr>
    </w:p>
  </w:footnote>
  <w:footnote w:id="23">
    <w:p w:rsidR="00D83FD5" w:rsidRPr="00D3436F" w:rsidRDefault="00D83FD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D83FD5" w:rsidRPr="008842CE" w:rsidRDefault="00D83FD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83FD5" w:rsidRPr="00D3436F" w:rsidRDefault="00D83FD5">
      <w:pPr>
        <w:pStyle w:val="FootnoteText"/>
        <w:rPr>
          <w:lang w:val="hy-AM"/>
        </w:rPr>
      </w:pPr>
    </w:p>
  </w:footnote>
  <w:footnote w:id="25">
    <w:p w:rsidR="00D83FD5" w:rsidRPr="00E861BF" w:rsidRDefault="00D83FD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6">
    <w:p w:rsidR="00D83FD5" w:rsidRPr="00C84B20" w:rsidRDefault="00D83FD5"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D83FD5" w:rsidRDefault="00D83FD5"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83FD5" w:rsidRPr="00E861BF" w:rsidRDefault="00D83FD5"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7">
    <w:p w:rsidR="00D83FD5" w:rsidRPr="00E861BF" w:rsidRDefault="00D83FD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8">
    <w:p w:rsidR="00D83FD5" w:rsidRPr="008842CE" w:rsidRDefault="00D83FD5"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rsidR="00D83FD5" w:rsidRPr="008842CE" w:rsidRDefault="00D83FD5"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6F26B4E"/>
    <w:multiLevelType w:val="hybridMultilevel"/>
    <w:tmpl w:val="1B725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8E251B9"/>
    <w:multiLevelType w:val="hybridMultilevel"/>
    <w:tmpl w:val="AA8434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D43804"/>
    <w:multiLevelType w:val="hybridMultilevel"/>
    <w:tmpl w:val="4CFAAC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1"/>
  </w:num>
  <w:num w:numId="4">
    <w:abstractNumId w:val="15"/>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1"/>
  </w:num>
  <w:num w:numId="13">
    <w:abstractNumId w:val="29"/>
  </w:num>
  <w:num w:numId="14">
    <w:abstractNumId w:val="12"/>
  </w:num>
  <w:num w:numId="15">
    <w:abstractNumId w:val="30"/>
  </w:num>
  <w:num w:numId="16">
    <w:abstractNumId w:val="14"/>
  </w:num>
  <w:num w:numId="17">
    <w:abstractNumId w:val="6"/>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20"/>
  </w:num>
  <w:num w:numId="25">
    <w:abstractNumId w:val="11"/>
  </w:num>
  <w:num w:numId="26">
    <w:abstractNumId w:val="4"/>
  </w:num>
  <w:num w:numId="27">
    <w:abstractNumId w:val="3"/>
  </w:num>
  <w:num w:numId="28">
    <w:abstractNumId w:val="0"/>
  </w:num>
  <w:num w:numId="29">
    <w:abstractNumId w:val="9"/>
  </w:num>
  <w:num w:numId="30">
    <w:abstractNumId w:val="27"/>
  </w:num>
  <w:num w:numId="31">
    <w:abstractNumId w:val="24"/>
  </w:num>
  <w:num w:numId="32">
    <w:abstractNumId w:val="25"/>
  </w:num>
  <w:num w:numId="33">
    <w:abstractNumId w:val="13"/>
  </w:num>
  <w:num w:numId="34">
    <w:abstractNumId w:val="2"/>
  </w:num>
  <w:num w:numId="35">
    <w:abstractNumId w:val="17"/>
  </w:num>
  <w:num w:numId="36">
    <w:abstractNumId w:val="19"/>
  </w:num>
  <w:num w:numId="37">
    <w:abstractNumId w:val="2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845"/>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278A0"/>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1F12"/>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079ED"/>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AA6"/>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B4E"/>
    <w:rsid w:val="003141B6"/>
    <w:rsid w:val="003153FF"/>
    <w:rsid w:val="00316381"/>
    <w:rsid w:val="003163A5"/>
    <w:rsid w:val="003169A4"/>
    <w:rsid w:val="00317BD2"/>
    <w:rsid w:val="0032071C"/>
    <w:rsid w:val="00321A56"/>
    <w:rsid w:val="00321B20"/>
    <w:rsid w:val="003238B9"/>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F5"/>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3"/>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666"/>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AC9"/>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5CD7"/>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1CD"/>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20E"/>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305E"/>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14F"/>
    <w:rsid w:val="00971C8E"/>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0E02"/>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968"/>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77E84"/>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4712"/>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3CB7"/>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958"/>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5EC0"/>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406"/>
    <w:rsid w:val="00CE1E11"/>
    <w:rsid w:val="00CE2264"/>
    <w:rsid w:val="00CE35E7"/>
    <w:rsid w:val="00CE4D1D"/>
    <w:rsid w:val="00CE56FD"/>
    <w:rsid w:val="00CE71AA"/>
    <w:rsid w:val="00CE7B83"/>
    <w:rsid w:val="00CE7BF1"/>
    <w:rsid w:val="00CF0D0D"/>
    <w:rsid w:val="00CF1653"/>
    <w:rsid w:val="00CF1730"/>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234"/>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3FD5"/>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3AC3"/>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39FA"/>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21F"/>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9ABD5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tlid-translation">
    <w:name w:val="tlid-translation"/>
    <w:basedOn w:val="DefaultParagraphFont"/>
    <w:rsid w:val="00B03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B0E09-B00B-4E2D-A965-53A628387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91</Pages>
  <Words>21883</Words>
  <Characters>124736</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Syuzi</cp:lastModifiedBy>
  <cp:revision>1337</cp:revision>
  <cp:lastPrinted>2018-02-16T07:12:00Z</cp:lastPrinted>
  <dcterms:created xsi:type="dcterms:W3CDTF">2019-10-28T07:04:00Z</dcterms:created>
  <dcterms:modified xsi:type="dcterms:W3CDTF">2026-02-23T11:08:00Z</dcterms:modified>
</cp:coreProperties>
</file>